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2DC64" w14:textId="77777777" w:rsidR="00755066" w:rsidRPr="00755066" w:rsidRDefault="00755066">
      <w:pPr>
        <w:rPr>
          <w:b/>
          <w:lang w:val="en-GB"/>
        </w:rPr>
      </w:pPr>
      <w:r w:rsidRPr="00755066">
        <w:rPr>
          <w:b/>
          <w:lang w:val="en-GB"/>
        </w:rPr>
        <w:t>About our company:</w:t>
      </w:r>
    </w:p>
    <w:p w14:paraId="18AD9B82" w14:textId="0B3784D2" w:rsidR="00755066" w:rsidRDefault="00755066" w:rsidP="00755066">
      <w:pPr>
        <w:pStyle w:val="ListParagraph"/>
        <w:numPr>
          <w:ilvl w:val="0"/>
          <w:numId w:val="1"/>
        </w:numPr>
        <w:rPr>
          <w:lang w:val="en-GB"/>
        </w:rPr>
      </w:pPr>
      <w:r w:rsidRPr="00755066">
        <w:rPr>
          <w:lang w:val="en-GB"/>
        </w:rPr>
        <w:t>Reishonger.nl is a Dutch travel- &amp; influence network for independent travellers, outdoor geeks</w:t>
      </w:r>
      <w:ins w:id="0" w:author="Huizer, M.H. (Martijn)" w:date="2017-01-05T14:12:00Z">
        <w:r w:rsidR="005B015A">
          <w:rPr>
            <w:lang w:val="en-GB"/>
          </w:rPr>
          <w:t>, culture lovers</w:t>
        </w:r>
      </w:ins>
      <w:r w:rsidRPr="00755066">
        <w:rPr>
          <w:lang w:val="en-GB"/>
        </w:rPr>
        <w:t xml:space="preserve"> &amp; adventure seekers</w:t>
      </w:r>
      <w:ins w:id="1" w:author="Huizer, M.H. (Martijn)" w:date="2017-01-05T14:12:00Z">
        <w:r w:rsidR="005B015A">
          <w:rPr>
            <w:lang w:val="en-GB"/>
          </w:rPr>
          <w:t>.</w:t>
        </w:r>
      </w:ins>
    </w:p>
    <w:p w14:paraId="57338006" w14:textId="77777777" w:rsidR="00755066" w:rsidRDefault="00755066" w:rsidP="00755066">
      <w:pPr>
        <w:pStyle w:val="ListParagraph"/>
        <w:numPr>
          <w:ilvl w:val="0"/>
          <w:numId w:val="1"/>
        </w:numPr>
        <w:rPr>
          <w:lang w:val="en-GB"/>
        </w:rPr>
      </w:pPr>
      <w:r>
        <w:rPr>
          <w:lang w:val="en-GB"/>
        </w:rPr>
        <w:t xml:space="preserve">We don’t sell trips by </w:t>
      </w:r>
      <w:proofErr w:type="spellStart"/>
      <w:r>
        <w:rPr>
          <w:lang w:val="en-GB"/>
        </w:rPr>
        <w:t>ourself</w:t>
      </w:r>
      <w:proofErr w:type="spellEnd"/>
      <w:r>
        <w:rPr>
          <w:lang w:val="en-GB"/>
        </w:rPr>
        <w:t>, we inspire other to travel</w:t>
      </w:r>
      <w:r w:rsidR="0008328C">
        <w:rPr>
          <w:lang w:val="en-GB"/>
        </w:rPr>
        <w:t>.</w:t>
      </w:r>
    </w:p>
    <w:p w14:paraId="6DC3500D" w14:textId="77777777" w:rsidR="00755066" w:rsidRDefault="00755066" w:rsidP="00755066">
      <w:pPr>
        <w:pStyle w:val="ListParagraph"/>
        <w:numPr>
          <w:ilvl w:val="0"/>
          <w:numId w:val="1"/>
        </w:numPr>
        <w:rPr>
          <w:lang w:val="en-GB"/>
        </w:rPr>
      </w:pPr>
      <w:r>
        <w:rPr>
          <w:lang w:val="en-GB"/>
        </w:rPr>
        <w:t xml:space="preserve">It’s all about </w:t>
      </w:r>
      <w:r w:rsidR="0008328C" w:rsidRPr="0008328C">
        <w:rPr>
          <w:b/>
          <w:u w:val="single"/>
          <w:lang w:val="en-GB"/>
        </w:rPr>
        <w:t>travel inspiration</w:t>
      </w:r>
      <w:r w:rsidRPr="0008328C">
        <w:rPr>
          <w:b/>
          <w:u w:val="single"/>
          <w:lang w:val="en-GB"/>
        </w:rPr>
        <w:t>.</w:t>
      </w:r>
    </w:p>
    <w:p w14:paraId="78E2F5CF" w14:textId="63CEDD88" w:rsidR="00755066" w:rsidRPr="00755066" w:rsidRDefault="00755066" w:rsidP="00755066">
      <w:pPr>
        <w:pStyle w:val="ListParagraph"/>
        <w:numPr>
          <w:ilvl w:val="0"/>
          <w:numId w:val="1"/>
        </w:numPr>
        <w:rPr>
          <w:lang w:val="en-GB"/>
        </w:rPr>
      </w:pPr>
      <w:r>
        <w:rPr>
          <w:lang w:val="en-GB"/>
        </w:rPr>
        <w:t xml:space="preserve">We are </w:t>
      </w:r>
      <w:del w:id="2" w:author="Jos Ensing" w:date="2016-12-28T19:55:00Z">
        <w:r w:rsidDel="008C47B2">
          <w:rPr>
            <w:lang w:val="en-GB"/>
          </w:rPr>
          <w:delText>in de top 3</w:delText>
        </w:r>
      </w:del>
      <w:ins w:id="3" w:author="Jos Ensing" w:date="2016-12-28T19:55:00Z">
        <w:r w:rsidR="008C47B2">
          <w:rPr>
            <w:lang w:val="en-GB"/>
          </w:rPr>
          <w:t>one</w:t>
        </w:r>
      </w:ins>
      <w:r>
        <w:rPr>
          <w:lang w:val="en-GB"/>
        </w:rPr>
        <w:t xml:space="preserve"> of the largest Dutch </w:t>
      </w:r>
      <w:proofErr w:type="spellStart"/>
      <w:r>
        <w:rPr>
          <w:lang w:val="en-GB"/>
        </w:rPr>
        <w:t>travelblogs</w:t>
      </w:r>
      <w:proofErr w:type="spellEnd"/>
      <w:r>
        <w:rPr>
          <w:lang w:val="en-GB"/>
        </w:rPr>
        <w:t xml:space="preserve"> with</w:t>
      </w:r>
      <w:r w:rsidRPr="00755066">
        <w:rPr>
          <w:lang w:val="en-GB"/>
        </w:rPr>
        <w:t xml:space="preserve"> +100.000 visitors each month.</w:t>
      </w:r>
    </w:p>
    <w:p w14:paraId="35FD0667" w14:textId="77777777" w:rsidR="00755066" w:rsidRDefault="00755066" w:rsidP="00755066">
      <w:pPr>
        <w:rPr>
          <w:b/>
          <w:lang w:val="en-GB"/>
        </w:rPr>
      </w:pPr>
    </w:p>
    <w:p w14:paraId="46EB6F2A" w14:textId="77777777" w:rsidR="00755066" w:rsidRPr="00755066" w:rsidRDefault="00755066" w:rsidP="00755066">
      <w:pPr>
        <w:rPr>
          <w:b/>
          <w:lang w:val="en-GB"/>
        </w:rPr>
      </w:pPr>
      <w:r w:rsidRPr="00755066">
        <w:rPr>
          <w:b/>
          <w:lang w:val="en-GB"/>
        </w:rPr>
        <w:t xml:space="preserve">About </w:t>
      </w:r>
      <w:r>
        <w:rPr>
          <w:b/>
          <w:lang w:val="en-GB"/>
        </w:rPr>
        <w:t>the</w:t>
      </w:r>
      <w:r w:rsidRPr="00755066">
        <w:rPr>
          <w:b/>
          <w:lang w:val="en-GB"/>
        </w:rPr>
        <w:t xml:space="preserve"> </w:t>
      </w:r>
      <w:r>
        <w:rPr>
          <w:b/>
          <w:lang w:val="en-GB"/>
        </w:rPr>
        <w:t>media kit</w:t>
      </w:r>
      <w:r w:rsidR="00FE27C2">
        <w:rPr>
          <w:b/>
          <w:lang w:val="en-GB"/>
        </w:rPr>
        <w:t xml:space="preserve"> / brochure</w:t>
      </w:r>
      <w:r w:rsidRPr="00755066">
        <w:rPr>
          <w:b/>
          <w:lang w:val="en-GB"/>
        </w:rPr>
        <w:t>:</w:t>
      </w:r>
    </w:p>
    <w:p w14:paraId="51147E9D" w14:textId="77777777" w:rsidR="006225A5" w:rsidRDefault="00F6001A" w:rsidP="00755066">
      <w:pPr>
        <w:pStyle w:val="ListParagraph"/>
        <w:numPr>
          <w:ilvl w:val="0"/>
          <w:numId w:val="2"/>
        </w:numPr>
        <w:rPr>
          <w:lang w:val="en-GB"/>
        </w:rPr>
      </w:pPr>
      <w:r w:rsidRPr="00755066">
        <w:rPr>
          <w:lang w:val="en-GB"/>
        </w:rPr>
        <w:t xml:space="preserve">The media kit </w:t>
      </w:r>
      <w:r w:rsidR="0008328C" w:rsidRPr="00755066">
        <w:rPr>
          <w:lang w:val="en-GB"/>
        </w:rPr>
        <w:t>itself</w:t>
      </w:r>
      <w:r w:rsidRPr="00755066">
        <w:rPr>
          <w:lang w:val="en-GB"/>
        </w:rPr>
        <w:t xml:space="preserve"> must be a travel experience / inspiration.</w:t>
      </w:r>
      <w:r w:rsidR="006225A5">
        <w:rPr>
          <w:lang w:val="en-GB"/>
        </w:rPr>
        <w:t xml:space="preserve"> </w:t>
      </w:r>
    </w:p>
    <w:p w14:paraId="1A4A3D81" w14:textId="77777777" w:rsidR="00FE27C2" w:rsidRDefault="00FE27C2" w:rsidP="00755066">
      <w:pPr>
        <w:pStyle w:val="ListParagraph"/>
        <w:numPr>
          <w:ilvl w:val="0"/>
          <w:numId w:val="2"/>
        </w:numPr>
        <w:rPr>
          <w:lang w:val="en-GB"/>
        </w:rPr>
      </w:pPr>
      <w:r>
        <w:rPr>
          <w:lang w:val="en-GB"/>
        </w:rPr>
        <w:t>Colourful and clean design.</w:t>
      </w:r>
    </w:p>
    <w:p w14:paraId="2D2649FE" w14:textId="77777777" w:rsidR="00F6001A" w:rsidRDefault="006225A5" w:rsidP="00755066">
      <w:pPr>
        <w:pStyle w:val="ListParagraph"/>
        <w:numPr>
          <w:ilvl w:val="0"/>
          <w:numId w:val="2"/>
        </w:numPr>
        <w:rPr>
          <w:lang w:val="en-GB"/>
        </w:rPr>
      </w:pPr>
      <w:r>
        <w:rPr>
          <w:lang w:val="en-GB"/>
        </w:rPr>
        <w:t>Use the colours of our new logo</w:t>
      </w:r>
    </w:p>
    <w:p w14:paraId="30F15DBB" w14:textId="0A868E64" w:rsidR="006225A5" w:rsidRDefault="006225A5" w:rsidP="00755066">
      <w:pPr>
        <w:pStyle w:val="ListParagraph"/>
        <w:numPr>
          <w:ilvl w:val="0"/>
          <w:numId w:val="2"/>
        </w:numPr>
        <w:rPr>
          <w:lang w:val="en-GB"/>
        </w:rPr>
      </w:pPr>
      <w:r>
        <w:rPr>
          <w:lang w:val="en-GB"/>
        </w:rPr>
        <w:t xml:space="preserve">Use </w:t>
      </w:r>
      <w:del w:id="4" w:author="Huizer, M.H. (Martijn)" w:date="2017-01-03T15:42:00Z">
        <w:r w:rsidDel="00213459">
          <w:rPr>
            <w:lang w:val="en-GB"/>
          </w:rPr>
          <w:delText xml:space="preserve">the </w:delText>
        </w:r>
      </w:del>
      <w:ins w:id="5" w:author="Huizer, M.H. (Martijn)" w:date="2017-01-03T15:42:00Z">
        <w:r w:rsidR="00213459">
          <w:rPr>
            <w:lang w:val="en-GB"/>
          </w:rPr>
          <w:t xml:space="preserve">our  </w:t>
        </w:r>
      </w:ins>
      <w:r>
        <w:rPr>
          <w:lang w:val="en-GB"/>
        </w:rPr>
        <w:t xml:space="preserve">icons (marker, </w:t>
      </w:r>
      <w:proofErr w:type="spellStart"/>
      <w:r>
        <w:rPr>
          <w:lang w:val="en-GB"/>
        </w:rPr>
        <w:t>worldmap</w:t>
      </w:r>
      <w:proofErr w:type="spellEnd"/>
      <w:r>
        <w:rPr>
          <w:lang w:val="en-GB"/>
        </w:rPr>
        <w:t>) in the design</w:t>
      </w:r>
    </w:p>
    <w:p w14:paraId="36A59B36" w14:textId="77777777" w:rsidR="006225A5" w:rsidRDefault="006225A5" w:rsidP="00755066">
      <w:pPr>
        <w:pStyle w:val="ListParagraph"/>
        <w:numPr>
          <w:ilvl w:val="0"/>
          <w:numId w:val="2"/>
        </w:numPr>
        <w:rPr>
          <w:lang w:val="en-GB"/>
        </w:rPr>
      </w:pPr>
      <w:r>
        <w:rPr>
          <w:lang w:val="en-GB"/>
        </w:rPr>
        <w:t>Use the style of our website.</w:t>
      </w:r>
    </w:p>
    <w:p w14:paraId="0A403D03" w14:textId="5C85AAB1" w:rsidR="0070202A" w:rsidRDefault="0070202A" w:rsidP="00FE27C2">
      <w:pPr>
        <w:pStyle w:val="ListParagraph"/>
        <w:numPr>
          <w:ilvl w:val="0"/>
          <w:numId w:val="2"/>
        </w:numPr>
        <w:rPr>
          <w:lang w:val="en-GB"/>
        </w:rPr>
      </w:pPr>
      <w:r>
        <w:rPr>
          <w:lang w:val="en-GB"/>
        </w:rPr>
        <w:t xml:space="preserve">All the text in the media kit must be </w:t>
      </w:r>
      <w:r w:rsidRPr="0070202A">
        <w:rPr>
          <w:lang w:val="en-GB"/>
        </w:rPr>
        <w:t>adjustable</w:t>
      </w:r>
      <w:r>
        <w:rPr>
          <w:lang w:val="en-GB"/>
        </w:rPr>
        <w:t xml:space="preserve"> by </w:t>
      </w:r>
      <w:del w:id="6" w:author="Huizer, M.H. (Martijn)" w:date="2016-12-29T11:04:00Z">
        <w:r w:rsidDel="001D4371">
          <w:rPr>
            <w:lang w:val="en-GB"/>
          </w:rPr>
          <w:delText xml:space="preserve">me (so maybe deliver a word template, </w:delText>
        </w:r>
        <w:r w:rsidR="0008328C" w:rsidDel="001D4371">
          <w:rPr>
            <w:lang w:val="en-GB"/>
          </w:rPr>
          <w:delText xml:space="preserve">an </w:delText>
        </w:r>
        <w:r w:rsidR="0008328C" w:rsidRPr="0070202A" w:rsidDel="001D4371">
          <w:rPr>
            <w:lang w:val="en-GB"/>
          </w:rPr>
          <w:delText>adjustable</w:delText>
        </w:r>
        <w:r w:rsidR="0008328C" w:rsidDel="001D4371">
          <w:rPr>
            <w:lang w:val="en-GB"/>
          </w:rPr>
          <w:delText xml:space="preserve"> </w:delText>
        </w:r>
        <w:r w:rsidDel="001D4371">
          <w:rPr>
            <w:lang w:val="en-GB"/>
          </w:rPr>
          <w:delText xml:space="preserve">adobe acrobat file or something </w:delText>
        </w:r>
        <w:r w:rsidR="00FE27C2" w:rsidDel="001D4371">
          <w:rPr>
            <w:lang w:val="en-GB"/>
          </w:rPr>
          <w:delText xml:space="preserve">similar) because we also want a Dutch versions of the </w:delText>
        </w:r>
        <w:commentRangeStart w:id="7"/>
        <w:r w:rsidR="00FE27C2" w:rsidRPr="00FE27C2" w:rsidDel="001D4371">
          <w:rPr>
            <w:lang w:val="en-GB"/>
          </w:rPr>
          <w:delText>brochure</w:delText>
        </w:r>
        <w:commentRangeEnd w:id="7"/>
        <w:r w:rsidR="008C47B2" w:rsidDel="001D4371">
          <w:rPr>
            <w:rStyle w:val="CommentReference"/>
          </w:rPr>
          <w:commentReference w:id="7"/>
        </w:r>
        <w:r w:rsidR="00FE27C2" w:rsidDel="001D4371">
          <w:rPr>
            <w:lang w:val="en-GB"/>
          </w:rPr>
          <w:delText>.</w:delText>
        </w:r>
      </w:del>
      <w:ins w:id="8" w:author="Huizer, M.H. (Martijn)" w:date="2016-12-29T11:04:00Z">
        <w:r w:rsidR="001D4371">
          <w:rPr>
            <w:lang w:val="en-GB"/>
          </w:rPr>
          <w:t>us</w:t>
        </w:r>
      </w:ins>
    </w:p>
    <w:p w14:paraId="5D716020" w14:textId="77777777" w:rsidR="00FE27C2" w:rsidRDefault="002F7A8A" w:rsidP="0070202A">
      <w:pPr>
        <w:pStyle w:val="ListParagraph"/>
        <w:numPr>
          <w:ilvl w:val="0"/>
          <w:numId w:val="2"/>
        </w:numPr>
        <w:rPr>
          <w:lang w:val="en-GB"/>
        </w:rPr>
      </w:pPr>
      <w:r>
        <w:rPr>
          <w:lang w:val="en-GB"/>
        </w:rPr>
        <w:t>Page format: A4</w:t>
      </w:r>
    </w:p>
    <w:p w14:paraId="618182C4" w14:textId="77777777" w:rsidR="0008328C" w:rsidRDefault="0008328C" w:rsidP="0008328C">
      <w:pPr>
        <w:pStyle w:val="ListParagraph"/>
        <w:numPr>
          <w:ilvl w:val="0"/>
          <w:numId w:val="2"/>
        </w:numPr>
        <w:rPr>
          <w:lang w:val="en-GB"/>
        </w:rPr>
      </w:pPr>
      <w:r w:rsidRPr="0008328C">
        <w:rPr>
          <w:lang w:val="en-GB"/>
        </w:rPr>
        <w:t>Logo kit added</w:t>
      </w:r>
      <w:r>
        <w:rPr>
          <w:lang w:val="en-GB"/>
        </w:rPr>
        <w:t>:</w:t>
      </w:r>
      <w:r w:rsidRPr="0008328C">
        <w:rPr>
          <w:lang w:val="en-GB"/>
        </w:rPr>
        <w:t xml:space="preserve"> </w:t>
      </w:r>
      <w:r w:rsidRPr="0008328C">
        <w:rPr>
          <w:color w:val="FF0000"/>
          <w:lang w:val="en-GB"/>
        </w:rPr>
        <w:t xml:space="preserve">(1a) + (1b) + (1c) Logo </w:t>
      </w:r>
      <w:proofErr w:type="spellStart"/>
      <w:r w:rsidRPr="0008328C">
        <w:rPr>
          <w:color w:val="FF0000"/>
          <w:lang w:val="en-GB"/>
        </w:rPr>
        <w:t>sourcefile</w:t>
      </w:r>
      <w:proofErr w:type="spellEnd"/>
    </w:p>
    <w:p w14:paraId="40827C8F" w14:textId="77777777" w:rsidR="00FE27C2" w:rsidRDefault="00FE27C2" w:rsidP="00FE27C2">
      <w:pPr>
        <w:rPr>
          <w:lang w:val="en-GB"/>
        </w:rPr>
      </w:pPr>
    </w:p>
    <w:p w14:paraId="68F14E3E" w14:textId="77777777" w:rsidR="00FE27C2" w:rsidRDefault="00FE27C2" w:rsidP="00FE27C2">
      <w:pPr>
        <w:rPr>
          <w:b/>
          <w:lang w:val="en-GB"/>
        </w:rPr>
      </w:pPr>
      <w:r>
        <w:rPr>
          <w:b/>
          <w:lang w:val="en-GB"/>
        </w:rPr>
        <w:t>Content of the media kit / brochure</w:t>
      </w:r>
    </w:p>
    <w:p w14:paraId="0C5387A1" w14:textId="77777777" w:rsidR="00FE27C2" w:rsidRPr="00FE27C2" w:rsidRDefault="00FE27C2" w:rsidP="00FE27C2">
      <w:pPr>
        <w:pStyle w:val="ListParagraph"/>
        <w:numPr>
          <w:ilvl w:val="0"/>
          <w:numId w:val="4"/>
        </w:numPr>
        <w:rPr>
          <w:lang w:val="en-GB"/>
        </w:rPr>
      </w:pPr>
      <w:r w:rsidRPr="00FE27C2">
        <w:rPr>
          <w:lang w:val="en-GB"/>
        </w:rPr>
        <w:t xml:space="preserve">5 </w:t>
      </w:r>
      <w:commentRangeStart w:id="9"/>
      <w:r w:rsidRPr="00FE27C2">
        <w:rPr>
          <w:lang w:val="en-GB"/>
        </w:rPr>
        <w:t>pages</w:t>
      </w:r>
      <w:commentRangeEnd w:id="9"/>
      <w:r w:rsidR="008C47B2">
        <w:rPr>
          <w:rStyle w:val="CommentReference"/>
        </w:rPr>
        <w:commentReference w:id="9"/>
      </w:r>
      <w:r w:rsidR="0008328C">
        <w:rPr>
          <w:lang w:val="en-GB"/>
        </w:rPr>
        <w:t xml:space="preserve"> </w:t>
      </w:r>
    </w:p>
    <w:p w14:paraId="7B86DC90" w14:textId="77777777" w:rsidR="00FE27C2" w:rsidRPr="00FE27C2" w:rsidRDefault="0085144A" w:rsidP="00FE27C2">
      <w:pPr>
        <w:pStyle w:val="ListParagraph"/>
        <w:numPr>
          <w:ilvl w:val="1"/>
          <w:numId w:val="4"/>
        </w:numPr>
        <w:rPr>
          <w:lang w:val="en-GB"/>
        </w:rPr>
      </w:pPr>
      <w:r w:rsidRPr="0085144A">
        <w:rPr>
          <w:b/>
          <w:lang w:val="en-GB"/>
        </w:rPr>
        <w:t>(1</w:t>
      </w:r>
      <w:r>
        <w:rPr>
          <w:b/>
          <w:lang w:val="en-GB"/>
        </w:rPr>
        <w:t xml:space="preserve">) </w:t>
      </w:r>
      <w:r w:rsidR="00FE27C2" w:rsidRPr="00FE27C2">
        <w:rPr>
          <w:lang w:val="en-GB"/>
        </w:rPr>
        <w:t>Front page</w:t>
      </w:r>
    </w:p>
    <w:p w14:paraId="7FC87F8A" w14:textId="77777777" w:rsidR="00FE27C2" w:rsidRPr="00FE27C2" w:rsidRDefault="0085144A" w:rsidP="00FE27C2">
      <w:pPr>
        <w:pStyle w:val="ListParagraph"/>
        <w:numPr>
          <w:ilvl w:val="1"/>
          <w:numId w:val="4"/>
        </w:numPr>
        <w:rPr>
          <w:lang w:val="en-GB"/>
        </w:rPr>
      </w:pPr>
      <w:r>
        <w:rPr>
          <w:b/>
          <w:lang w:val="en-GB"/>
        </w:rPr>
        <w:t xml:space="preserve">(2) </w:t>
      </w:r>
      <w:r w:rsidR="00FE27C2" w:rsidRPr="00FE27C2">
        <w:rPr>
          <w:lang w:val="en-GB"/>
        </w:rPr>
        <w:t>About Us</w:t>
      </w:r>
    </w:p>
    <w:p w14:paraId="49D1BB75" w14:textId="77777777" w:rsidR="00FE27C2" w:rsidRPr="00FE27C2" w:rsidRDefault="0085144A" w:rsidP="00FE27C2">
      <w:pPr>
        <w:pStyle w:val="ListParagraph"/>
        <w:numPr>
          <w:ilvl w:val="1"/>
          <w:numId w:val="4"/>
        </w:numPr>
        <w:rPr>
          <w:lang w:val="en-GB"/>
        </w:rPr>
      </w:pPr>
      <w:r w:rsidRPr="0085144A">
        <w:rPr>
          <w:b/>
          <w:lang w:val="en-GB"/>
        </w:rPr>
        <w:t>(</w:t>
      </w:r>
      <w:r>
        <w:rPr>
          <w:b/>
          <w:lang w:val="en-GB"/>
        </w:rPr>
        <w:t xml:space="preserve">3) </w:t>
      </w:r>
      <w:r>
        <w:rPr>
          <w:lang w:val="en-GB"/>
        </w:rPr>
        <w:t>Stats</w:t>
      </w:r>
      <w:r w:rsidR="00FE27C2" w:rsidRPr="00FE27C2">
        <w:rPr>
          <w:lang w:val="en-GB"/>
        </w:rPr>
        <w:t xml:space="preserve"> / Companies work with</w:t>
      </w:r>
    </w:p>
    <w:p w14:paraId="0E1147C1" w14:textId="77777777" w:rsidR="00FE27C2" w:rsidRPr="00FE27C2" w:rsidRDefault="0085144A" w:rsidP="00FE27C2">
      <w:pPr>
        <w:pStyle w:val="ListParagraph"/>
        <w:numPr>
          <w:ilvl w:val="1"/>
          <w:numId w:val="4"/>
        </w:numPr>
        <w:rPr>
          <w:lang w:val="en-GB"/>
        </w:rPr>
      </w:pPr>
      <w:r w:rsidRPr="0085144A">
        <w:rPr>
          <w:b/>
          <w:lang w:val="en-GB"/>
        </w:rPr>
        <w:t>(</w:t>
      </w:r>
      <w:r>
        <w:rPr>
          <w:b/>
          <w:lang w:val="en-GB"/>
        </w:rPr>
        <w:t xml:space="preserve">4) </w:t>
      </w:r>
      <w:r w:rsidR="00FE27C2" w:rsidRPr="00FE27C2">
        <w:rPr>
          <w:lang w:val="en-GB"/>
        </w:rPr>
        <w:t xml:space="preserve">Advertising </w:t>
      </w:r>
    </w:p>
    <w:p w14:paraId="47FA7F32" w14:textId="77777777" w:rsidR="00FE27C2" w:rsidRDefault="0085144A" w:rsidP="00FE27C2">
      <w:pPr>
        <w:pStyle w:val="ListParagraph"/>
        <w:numPr>
          <w:ilvl w:val="1"/>
          <w:numId w:val="4"/>
        </w:numPr>
        <w:rPr>
          <w:ins w:id="10" w:author="Huizer, M.H. (Martijn)" w:date="2017-01-05T14:59:00Z"/>
          <w:lang w:val="en-GB"/>
        </w:rPr>
      </w:pPr>
      <w:r>
        <w:rPr>
          <w:b/>
          <w:lang w:val="en-GB"/>
        </w:rPr>
        <w:t xml:space="preserve">(5) </w:t>
      </w:r>
      <w:r w:rsidR="00FE27C2" w:rsidRPr="00FE27C2">
        <w:rPr>
          <w:lang w:val="en-GB"/>
        </w:rPr>
        <w:t>Back page</w:t>
      </w:r>
    </w:p>
    <w:p w14:paraId="2606095C" w14:textId="6737D660" w:rsidR="00C5274A" w:rsidRPr="001E7D79" w:rsidRDefault="00C5274A" w:rsidP="00FE27C2">
      <w:pPr>
        <w:pStyle w:val="ListParagraph"/>
        <w:numPr>
          <w:ilvl w:val="1"/>
          <w:numId w:val="4"/>
        </w:numPr>
        <w:rPr>
          <w:lang w:val="en-GB"/>
          <w:rPrChange w:id="11" w:author="Huizer, M.H. (Martijn)" w:date="2017-01-05T15:00:00Z">
            <w:rPr>
              <w:lang w:val="en-GB"/>
            </w:rPr>
          </w:rPrChange>
        </w:rPr>
      </w:pPr>
      <w:ins w:id="12" w:author="Huizer, M.H. (Martijn)" w:date="2017-01-05T14:59:00Z">
        <w:r w:rsidRPr="001E7D79">
          <w:rPr>
            <w:lang w:val="en-GB"/>
            <w:rPrChange w:id="13" w:author="Huizer, M.H. (Martijn)" w:date="2017-01-05T15:00:00Z">
              <w:rPr>
                <w:b/>
                <w:lang w:val="en-GB"/>
              </w:rPr>
            </w:rPrChange>
          </w:rPr>
          <w:t xml:space="preserve">(6) </w:t>
        </w:r>
        <w:r w:rsidR="001E7D79" w:rsidRPr="001E7D79">
          <w:rPr>
            <w:lang w:val="en-GB"/>
            <w:rPrChange w:id="14" w:author="Huizer, M.H. (Martijn)" w:date="2017-01-05T15:00:00Z">
              <w:rPr>
                <w:b/>
                <w:lang w:val="en-GB"/>
              </w:rPr>
            </w:rPrChange>
          </w:rPr>
          <w:t>Our contributors</w:t>
        </w:r>
      </w:ins>
    </w:p>
    <w:p w14:paraId="6FEE70F6" w14:textId="77777777" w:rsidR="00FE27C2" w:rsidRPr="0008328C" w:rsidRDefault="0008328C" w:rsidP="0008328C">
      <w:pPr>
        <w:pStyle w:val="ListParagraph"/>
        <w:numPr>
          <w:ilvl w:val="0"/>
          <w:numId w:val="4"/>
        </w:numPr>
        <w:rPr>
          <w:lang w:val="en-GB"/>
        </w:rPr>
      </w:pPr>
      <w:r>
        <w:rPr>
          <w:lang w:val="en-GB"/>
        </w:rPr>
        <w:t xml:space="preserve">Example is attached:  </w:t>
      </w:r>
      <w:r w:rsidRPr="0008328C">
        <w:rPr>
          <w:color w:val="FF0000"/>
          <w:lang w:val="en-GB"/>
        </w:rPr>
        <w:t>(2) example of a brochure with 5 pages A4</w:t>
      </w:r>
      <w:r>
        <w:rPr>
          <w:color w:val="FF0000"/>
          <w:lang w:val="en-GB"/>
        </w:rPr>
        <w:t xml:space="preserve"> (don’t like the design of this example for our media kit, but just to show the idea of the 5 pages).</w:t>
      </w:r>
    </w:p>
    <w:p w14:paraId="2970785E" w14:textId="77777777" w:rsidR="00F6001A" w:rsidRPr="00F6001A" w:rsidRDefault="00F6001A">
      <w:pPr>
        <w:rPr>
          <w:lang w:val="en-GB"/>
        </w:rPr>
      </w:pPr>
    </w:p>
    <w:p w14:paraId="5AC6704F" w14:textId="77777777" w:rsidR="00F6001A" w:rsidRPr="0070202A" w:rsidRDefault="00F6001A">
      <w:pPr>
        <w:rPr>
          <w:b/>
          <w:lang w:val="en-GB"/>
        </w:rPr>
      </w:pPr>
    </w:p>
    <w:p w14:paraId="09CF6F74" w14:textId="77777777" w:rsidR="009C7C1C" w:rsidRDefault="009C7C1C">
      <w:pPr>
        <w:rPr>
          <w:b/>
          <w:lang w:val="en-GB"/>
        </w:rPr>
      </w:pPr>
    </w:p>
    <w:p w14:paraId="75F36611" w14:textId="77777777" w:rsidR="009C7C1C" w:rsidRDefault="009C7C1C">
      <w:pPr>
        <w:rPr>
          <w:b/>
          <w:lang w:val="en-GB"/>
        </w:rPr>
      </w:pPr>
    </w:p>
    <w:p w14:paraId="159F8B78" w14:textId="77777777" w:rsidR="009C7C1C" w:rsidRDefault="009C7C1C">
      <w:pPr>
        <w:rPr>
          <w:b/>
          <w:lang w:val="en-GB"/>
        </w:rPr>
      </w:pPr>
    </w:p>
    <w:p w14:paraId="24B646A6" w14:textId="77777777" w:rsidR="009C7C1C" w:rsidRDefault="009C7C1C">
      <w:pPr>
        <w:rPr>
          <w:b/>
          <w:lang w:val="en-GB"/>
        </w:rPr>
      </w:pPr>
    </w:p>
    <w:p w14:paraId="7FC10FCA" w14:textId="77777777" w:rsidR="009C7C1C" w:rsidRDefault="009C7C1C">
      <w:pPr>
        <w:rPr>
          <w:b/>
          <w:lang w:val="en-GB"/>
        </w:rPr>
      </w:pPr>
    </w:p>
    <w:p w14:paraId="2C87AF25" w14:textId="77777777" w:rsidR="009C7C1C" w:rsidRDefault="009C7C1C">
      <w:pPr>
        <w:rPr>
          <w:b/>
          <w:lang w:val="en-GB"/>
        </w:rPr>
      </w:pPr>
    </w:p>
    <w:p w14:paraId="6C56F488" w14:textId="77777777" w:rsidR="009C7C1C" w:rsidRDefault="009C7C1C">
      <w:pPr>
        <w:rPr>
          <w:b/>
          <w:lang w:val="en-GB"/>
        </w:rPr>
      </w:pPr>
    </w:p>
    <w:p w14:paraId="5EEFFA4B" w14:textId="77777777" w:rsidR="009C7C1C" w:rsidRDefault="009C7C1C">
      <w:pPr>
        <w:rPr>
          <w:b/>
          <w:lang w:val="en-GB"/>
        </w:rPr>
      </w:pPr>
    </w:p>
    <w:p w14:paraId="72CA873A" w14:textId="77777777" w:rsidR="002918FD" w:rsidRDefault="002918FD" w:rsidP="0085144A">
      <w:pPr>
        <w:rPr>
          <w:ins w:id="15" w:author="Huizer, M.H. (Martijn)" w:date="2017-01-03T15:53:00Z"/>
          <w:b/>
          <w:lang w:val="en-GB"/>
        </w:rPr>
      </w:pPr>
    </w:p>
    <w:p w14:paraId="3761F6DF" w14:textId="77777777" w:rsidR="00CA2BEB" w:rsidRPr="0085144A" w:rsidRDefault="0085144A" w:rsidP="0085144A">
      <w:pPr>
        <w:rPr>
          <w:b/>
          <w:lang w:val="en-GB"/>
        </w:rPr>
      </w:pPr>
      <w:r w:rsidRPr="0085144A">
        <w:rPr>
          <w:b/>
          <w:lang w:val="en-GB"/>
        </w:rPr>
        <w:t>(1</w:t>
      </w:r>
      <w:r>
        <w:rPr>
          <w:b/>
          <w:lang w:val="en-GB"/>
        </w:rPr>
        <w:t xml:space="preserve">) </w:t>
      </w:r>
      <w:r w:rsidR="00FE27C2" w:rsidRPr="0085144A">
        <w:rPr>
          <w:b/>
          <w:lang w:val="en-GB"/>
        </w:rPr>
        <w:t>Front</w:t>
      </w:r>
      <w:r w:rsidR="00CA2BEB" w:rsidRPr="0085144A">
        <w:rPr>
          <w:b/>
          <w:lang w:val="en-GB"/>
        </w:rPr>
        <w:t xml:space="preserve"> page</w:t>
      </w:r>
    </w:p>
    <w:p w14:paraId="4448AADE" w14:textId="77777777" w:rsidR="006225A5" w:rsidRDefault="006225A5" w:rsidP="006225A5">
      <w:pPr>
        <w:pStyle w:val="ListParagraph"/>
        <w:numPr>
          <w:ilvl w:val="0"/>
          <w:numId w:val="3"/>
        </w:numPr>
        <w:rPr>
          <w:lang w:val="en-GB"/>
        </w:rPr>
      </w:pPr>
      <w:proofErr w:type="spellStart"/>
      <w:r>
        <w:rPr>
          <w:lang w:val="en-GB"/>
        </w:rPr>
        <w:t>Reishonger</w:t>
      </w:r>
      <w:proofErr w:type="spellEnd"/>
      <w:r>
        <w:rPr>
          <w:lang w:val="en-GB"/>
        </w:rPr>
        <w:t xml:space="preserve"> logo / name</w:t>
      </w:r>
    </w:p>
    <w:p w14:paraId="32CFE908" w14:textId="20648991" w:rsidR="0070202A" w:rsidRDefault="0070202A" w:rsidP="00C5274A">
      <w:pPr>
        <w:pStyle w:val="ListParagraph"/>
        <w:numPr>
          <w:ilvl w:val="0"/>
          <w:numId w:val="3"/>
        </w:numPr>
        <w:rPr>
          <w:lang w:val="en-GB"/>
        </w:rPr>
      </w:pPr>
      <w:r>
        <w:rPr>
          <w:lang w:val="en-GB"/>
        </w:rPr>
        <w:t xml:space="preserve">Slogan: </w:t>
      </w:r>
      <w:ins w:id="16" w:author="Huizer, M.H. (Martijn)" w:date="2017-01-05T14:58:00Z">
        <w:r w:rsidR="00C5274A" w:rsidRPr="00C5274A">
          <w:rPr>
            <w:lang w:val="en-GB"/>
          </w:rPr>
          <w:t>Travel- &amp; influence network for independent travellers, outdoor geeks, culture lovers &amp; adventure seekers.</w:t>
        </w:r>
      </w:ins>
      <w:del w:id="17" w:author="Huizer, M.H. (Martijn)" w:date="2017-01-05T14:58:00Z">
        <w:r w:rsidRPr="0070202A" w:rsidDel="00C5274A">
          <w:rPr>
            <w:lang w:val="en-GB"/>
          </w:rPr>
          <w:delText>Dutch travel- &amp; influence network for independent travellers, outdoor geeks &amp; adventure seekers</w:delText>
        </w:r>
        <w:r w:rsidDel="00C5274A">
          <w:rPr>
            <w:lang w:val="en-GB"/>
          </w:rPr>
          <w:delText>.</w:delText>
        </w:r>
      </w:del>
    </w:p>
    <w:p w14:paraId="6D2B9E56" w14:textId="4BFE339A" w:rsidR="006225A5" w:rsidRPr="006225A5" w:rsidRDefault="0070202A" w:rsidP="006225A5">
      <w:pPr>
        <w:pStyle w:val="ListParagraph"/>
        <w:numPr>
          <w:ilvl w:val="0"/>
          <w:numId w:val="3"/>
        </w:numPr>
        <w:rPr>
          <w:lang w:val="en-GB"/>
        </w:rPr>
      </w:pPr>
      <w:r>
        <w:rPr>
          <w:lang w:val="en-GB"/>
        </w:rPr>
        <w:t xml:space="preserve">Icon with says: </w:t>
      </w:r>
      <w:del w:id="18" w:author="Huizer, M.H. (Martijn)" w:date="2017-01-05T14:58:00Z">
        <w:r w:rsidR="006225A5" w:rsidDel="00C5274A">
          <w:rPr>
            <w:lang w:val="en-GB"/>
          </w:rPr>
          <w:delText xml:space="preserve">2017 </w:delText>
        </w:r>
      </w:del>
      <w:r w:rsidR="006225A5">
        <w:rPr>
          <w:lang w:val="en-GB"/>
        </w:rPr>
        <w:t>MEDIA KIT</w:t>
      </w:r>
    </w:p>
    <w:p w14:paraId="3D663F8E" w14:textId="77777777" w:rsidR="006225A5" w:rsidRDefault="006225A5">
      <w:pPr>
        <w:rPr>
          <w:lang w:val="en-GB"/>
        </w:rPr>
      </w:pPr>
    </w:p>
    <w:p w14:paraId="16A0FD3C" w14:textId="77777777" w:rsidR="00A42BF7" w:rsidRDefault="00A42BF7">
      <w:pPr>
        <w:rPr>
          <w:b/>
          <w:lang w:val="en-GB"/>
        </w:rPr>
      </w:pPr>
    </w:p>
    <w:p w14:paraId="391FA7AF" w14:textId="77777777" w:rsidR="00A42BF7" w:rsidRDefault="00A42BF7">
      <w:pPr>
        <w:rPr>
          <w:b/>
          <w:lang w:val="en-GB"/>
        </w:rPr>
      </w:pPr>
    </w:p>
    <w:p w14:paraId="0E70C9F5" w14:textId="77777777" w:rsidR="00A42BF7" w:rsidRDefault="00A42BF7">
      <w:pPr>
        <w:rPr>
          <w:b/>
          <w:lang w:val="en-GB"/>
        </w:rPr>
      </w:pPr>
    </w:p>
    <w:p w14:paraId="18006644" w14:textId="77777777" w:rsidR="00A42BF7" w:rsidRDefault="00A42BF7">
      <w:pPr>
        <w:rPr>
          <w:b/>
          <w:lang w:val="en-GB"/>
        </w:rPr>
      </w:pPr>
    </w:p>
    <w:p w14:paraId="62600343" w14:textId="77777777" w:rsidR="00A42BF7" w:rsidRDefault="00A42BF7">
      <w:pPr>
        <w:rPr>
          <w:b/>
          <w:lang w:val="en-GB"/>
        </w:rPr>
      </w:pPr>
    </w:p>
    <w:p w14:paraId="186A02E6" w14:textId="77777777" w:rsidR="00A42BF7" w:rsidRDefault="00A42BF7">
      <w:pPr>
        <w:rPr>
          <w:b/>
          <w:lang w:val="en-GB"/>
        </w:rPr>
      </w:pPr>
    </w:p>
    <w:p w14:paraId="35FDF810" w14:textId="77777777" w:rsidR="00A42BF7" w:rsidRDefault="00A42BF7">
      <w:pPr>
        <w:rPr>
          <w:b/>
          <w:lang w:val="en-GB"/>
        </w:rPr>
      </w:pPr>
    </w:p>
    <w:p w14:paraId="6B2254BA" w14:textId="77777777" w:rsidR="00A42BF7" w:rsidRDefault="00A42BF7">
      <w:pPr>
        <w:rPr>
          <w:b/>
          <w:lang w:val="en-GB"/>
        </w:rPr>
      </w:pPr>
    </w:p>
    <w:p w14:paraId="1F195863" w14:textId="77777777" w:rsidR="00A42BF7" w:rsidRDefault="00A42BF7">
      <w:pPr>
        <w:rPr>
          <w:b/>
          <w:lang w:val="en-GB"/>
        </w:rPr>
      </w:pPr>
    </w:p>
    <w:p w14:paraId="2A608856" w14:textId="77777777" w:rsidR="00A42BF7" w:rsidRDefault="00A42BF7">
      <w:pPr>
        <w:rPr>
          <w:b/>
          <w:lang w:val="en-GB"/>
        </w:rPr>
      </w:pPr>
    </w:p>
    <w:p w14:paraId="545B11D3" w14:textId="77777777" w:rsidR="00A42BF7" w:rsidRDefault="00A42BF7">
      <w:pPr>
        <w:rPr>
          <w:b/>
          <w:lang w:val="en-GB"/>
        </w:rPr>
      </w:pPr>
    </w:p>
    <w:p w14:paraId="44C7A98A" w14:textId="77777777" w:rsidR="00A42BF7" w:rsidRDefault="00A42BF7">
      <w:pPr>
        <w:rPr>
          <w:b/>
          <w:lang w:val="en-GB"/>
        </w:rPr>
      </w:pPr>
    </w:p>
    <w:p w14:paraId="3ABFDD76" w14:textId="77777777" w:rsidR="00A42BF7" w:rsidRDefault="00A42BF7">
      <w:pPr>
        <w:rPr>
          <w:b/>
          <w:lang w:val="en-GB"/>
        </w:rPr>
      </w:pPr>
    </w:p>
    <w:p w14:paraId="6D9FD8E6" w14:textId="77777777" w:rsidR="00A42BF7" w:rsidRDefault="00A42BF7">
      <w:pPr>
        <w:rPr>
          <w:b/>
          <w:lang w:val="en-GB"/>
        </w:rPr>
      </w:pPr>
    </w:p>
    <w:p w14:paraId="2850D203" w14:textId="77777777" w:rsidR="00A42BF7" w:rsidRDefault="00A42BF7">
      <w:pPr>
        <w:rPr>
          <w:b/>
          <w:lang w:val="en-GB"/>
        </w:rPr>
      </w:pPr>
    </w:p>
    <w:p w14:paraId="3F958AA4" w14:textId="77777777" w:rsidR="00A42BF7" w:rsidRDefault="00A42BF7">
      <w:pPr>
        <w:rPr>
          <w:b/>
          <w:lang w:val="en-GB"/>
        </w:rPr>
      </w:pPr>
    </w:p>
    <w:p w14:paraId="66F48F57" w14:textId="77777777" w:rsidR="00A42BF7" w:rsidRDefault="00A42BF7">
      <w:pPr>
        <w:rPr>
          <w:b/>
          <w:lang w:val="en-GB"/>
        </w:rPr>
      </w:pPr>
    </w:p>
    <w:p w14:paraId="4F2BEDAC" w14:textId="77777777" w:rsidR="00A42BF7" w:rsidRDefault="00A42BF7">
      <w:pPr>
        <w:rPr>
          <w:b/>
          <w:lang w:val="en-GB"/>
        </w:rPr>
      </w:pPr>
    </w:p>
    <w:p w14:paraId="6349BCFE" w14:textId="77777777" w:rsidR="00A42BF7" w:rsidRDefault="00A42BF7">
      <w:pPr>
        <w:rPr>
          <w:b/>
          <w:lang w:val="en-GB"/>
        </w:rPr>
      </w:pPr>
    </w:p>
    <w:p w14:paraId="1EE4507D" w14:textId="77777777" w:rsidR="00A42BF7" w:rsidRDefault="00A42BF7">
      <w:pPr>
        <w:rPr>
          <w:b/>
          <w:lang w:val="en-GB"/>
        </w:rPr>
      </w:pPr>
    </w:p>
    <w:p w14:paraId="37F09AAF" w14:textId="77777777" w:rsidR="00A42BF7" w:rsidRDefault="00A42BF7">
      <w:pPr>
        <w:rPr>
          <w:b/>
          <w:lang w:val="en-GB"/>
        </w:rPr>
      </w:pPr>
    </w:p>
    <w:p w14:paraId="246B0C29" w14:textId="77777777" w:rsidR="00A42BF7" w:rsidRDefault="00A42BF7">
      <w:pPr>
        <w:rPr>
          <w:b/>
          <w:lang w:val="en-GB"/>
        </w:rPr>
      </w:pPr>
    </w:p>
    <w:p w14:paraId="39BE398B" w14:textId="77777777" w:rsidR="00A42BF7" w:rsidRDefault="00A42BF7">
      <w:pPr>
        <w:rPr>
          <w:b/>
          <w:lang w:val="en-GB"/>
        </w:rPr>
      </w:pPr>
    </w:p>
    <w:p w14:paraId="51B24942" w14:textId="77777777" w:rsidR="00A42BF7" w:rsidRDefault="00A42BF7">
      <w:pPr>
        <w:rPr>
          <w:b/>
          <w:lang w:val="en-GB"/>
        </w:rPr>
      </w:pPr>
    </w:p>
    <w:p w14:paraId="3FB158EB" w14:textId="77777777" w:rsidR="00A42BF7" w:rsidDel="001E7D79" w:rsidRDefault="00A42BF7">
      <w:pPr>
        <w:rPr>
          <w:del w:id="19" w:author="Huizer, M.H. (Martijn)" w:date="2017-01-05T15:00:00Z"/>
          <w:b/>
          <w:lang w:val="en-GB"/>
        </w:rPr>
      </w:pPr>
    </w:p>
    <w:p w14:paraId="11AD1773" w14:textId="77777777" w:rsidR="00A42BF7" w:rsidDel="002918FD" w:rsidRDefault="00A42BF7">
      <w:pPr>
        <w:rPr>
          <w:del w:id="20" w:author="Huizer, M.H. (Martijn)" w:date="2017-01-03T15:53:00Z"/>
          <w:b/>
          <w:lang w:val="en-GB"/>
        </w:rPr>
      </w:pPr>
    </w:p>
    <w:p w14:paraId="005E2696" w14:textId="77777777" w:rsidR="00213459" w:rsidRDefault="00213459">
      <w:pPr>
        <w:rPr>
          <w:ins w:id="21" w:author="Huizer, M.H. (Martijn)" w:date="2017-01-03T15:46:00Z"/>
          <w:b/>
          <w:lang w:val="en-GB"/>
        </w:rPr>
      </w:pPr>
    </w:p>
    <w:p w14:paraId="386955B8" w14:textId="77777777" w:rsidR="00F6001A" w:rsidRDefault="0085144A">
      <w:pPr>
        <w:rPr>
          <w:b/>
          <w:lang w:val="en-GB"/>
        </w:rPr>
      </w:pPr>
      <w:r>
        <w:rPr>
          <w:b/>
          <w:lang w:val="en-GB"/>
        </w:rPr>
        <w:lastRenderedPageBreak/>
        <w:t xml:space="preserve">(2) </w:t>
      </w:r>
      <w:r w:rsidR="00F6001A" w:rsidRPr="0070202A">
        <w:rPr>
          <w:b/>
          <w:lang w:val="en-GB"/>
        </w:rPr>
        <w:t>About</w:t>
      </w:r>
      <w:r w:rsidR="00FE27C2">
        <w:rPr>
          <w:b/>
          <w:lang w:val="en-GB"/>
        </w:rPr>
        <w:t xml:space="preserve"> Us</w:t>
      </w:r>
    </w:p>
    <w:p w14:paraId="3C0A3D80" w14:textId="77777777" w:rsidR="002F7A8A" w:rsidRPr="00FC1F7F" w:rsidRDefault="002F7A8A" w:rsidP="002F7A8A">
      <w:pPr>
        <w:pStyle w:val="ListParagraph"/>
        <w:numPr>
          <w:ilvl w:val="0"/>
          <w:numId w:val="5"/>
        </w:numPr>
        <w:rPr>
          <w:lang w:val="en-GB"/>
        </w:rPr>
      </w:pPr>
      <w:r w:rsidRPr="00FC1F7F">
        <w:rPr>
          <w:lang w:val="en-GB"/>
        </w:rPr>
        <w:t>Introduction text</w:t>
      </w:r>
      <w:r w:rsidR="00642FF7">
        <w:rPr>
          <w:lang w:val="en-GB"/>
        </w:rPr>
        <w:t xml:space="preserve"> (highlight the green words maybe?)</w:t>
      </w:r>
    </w:p>
    <w:p w14:paraId="6FE6202E" w14:textId="77777777" w:rsidR="002F7A8A" w:rsidRPr="00FC1F7F" w:rsidRDefault="002F7A8A" w:rsidP="002F7A8A">
      <w:pPr>
        <w:pStyle w:val="ListParagraph"/>
        <w:numPr>
          <w:ilvl w:val="0"/>
          <w:numId w:val="5"/>
        </w:numPr>
        <w:rPr>
          <w:lang w:val="en-GB"/>
        </w:rPr>
      </w:pPr>
      <w:r w:rsidRPr="00FC1F7F">
        <w:rPr>
          <w:lang w:val="en-GB"/>
        </w:rPr>
        <w:t>Some photos of our contributors</w:t>
      </w:r>
    </w:p>
    <w:p w14:paraId="6A6D65E4" w14:textId="77777777" w:rsidR="002F7A8A" w:rsidRDefault="002F7A8A" w:rsidP="009C7C1C">
      <w:pPr>
        <w:rPr>
          <w:b/>
          <w:i/>
          <w:lang w:val="en-GB"/>
        </w:rPr>
      </w:pPr>
    </w:p>
    <w:p w14:paraId="01EACC4D" w14:textId="77777777" w:rsidR="002F7A8A" w:rsidRPr="002F7A8A" w:rsidRDefault="002F7A8A" w:rsidP="009C7C1C">
      <w:pPr>
        <w:rPr>
          <w:b/>
          <w:i/>
          <w:lang w:val="en-GB"/>
        </w:rPr>
      </w:pPr>
      <w:r w:rsidRPr="002F7A8A">
        <w:rPr>
          <w:b/>
          <w:i/>
          <w:lang w:val="en-GB"/>
        </w:rPr>
        <w:t>Introduction text</w:t>
      </w:r>
    </w:p>
    <w:p w14:paraId="27AC4BBD" w14:textId="7D72E9F3" w:rsidR="009C7C1C" w:rsidRDefault="009C7C1C" w:rsidP="009C7C1C">
      <w:pPr>
        <w:rPr>
          <w:lang w:val="en-GB"/>
        </w:rPr>
      </w:pPr>
      <w:proofErr w:type="spellStart"/>
      <w:r>
        <w:rPr>
          <w:lang w:val="en-GB"/>
        </w:rPr>
        <w:t>Reishonger</w:t>
      </w:r>
      <w:proofErr w:type="spellEnd"/>
      <w:r>
        <w:rPr>
          <w:lang w:val="en-GB"/>
        </w:rPr>
        <w:t xml:space="preserve"> is </w:t>
      </w:r>
      <w:del w:id="22" w:author="Jos Ensing" w:date="2016-12-28T20:16:00Z">
        <w:r w:rsidDel="00365CD4">
          <w:rPr>
            <w:lang w:val="en-GB"/>
          </w:rPr>
          <w:delText>the leader</w:delText>
        </w:r>
      </w:del>
      <w:ins w:id="23" w:author="Jos Ensing" w:date="2016-12-28T20:16:00Z">
        <w:r w:rsidR="00365CD4">
          <w:rPr>
            <w:lang w:val="en-GB"/>
          </w:rPr>
          <w:t>leading</w:t>
        </w:r>
      </w:ins>
      <w:r>
        <w:rPr>
          <w:lang w:val="en-GB"/>
        </w:rPr>
        <w:t xml:space="preserve"> in </w:t>
      </w:r>
      <w:r w:rsidRPr="009C7C1C">
        <w:rPr>
          <w:lang w:val="en-GB"/>
        </w:rPr>
        <w:t>travel inspiration</w:t>
      </w:r>
      <w:r>
        <w:rPr>
          <w:lang w:val="en-GB"/>
        </w:rPr>
        <w:t xml:space="preserve"> in The Netherlands. Our</w:t>
      </w:r>
      <w:r w:rsidR="007E0AB7">
        <w:rPr>
          <w:lang w:val="en-GB"/>
        </w:rPr>
        <w:t xml:space="preserve"> </w:t>
      </w:r>
      <w:r w:rsidR="007E0AB7" w:rsidRPr="00642FF7">
        <w:rPr>
          <w:color w:val="538135" w:themeColor="accent6" w:themeShade="BF"/>
          <w:lang w:val="en-GB"/>
        </w:rPr>
        <w:t>impassioned team</w:t>
      </w:r>
      <w:r w:rsidRPr="00642FF7">
        <w:rPr>
          <w:color w:val="538135" w:themeColor="accent6" w:themeShade="BF"/>
          <w:lang w:val="en-GB"/>
        </w:rPr>
        <w:t xml:space="preserve"> </w:t>
      </w:r>
      <w:r w:rsidR="00642FF7">
        <w:rPr>
          <w:lang w:val="en-GB"/>
        </w:rPr>
        <w:t xml:space="preserve">of </w:t>
      </w:r>
      <w:r>
        <w:rPr>
          <w:lang w:val="en-GB"/>
        </w:rPr>
        <w:t xml:space="preserve">travel </w:t>
      </w:r>
      <w:r w:rsidRPr="009C7C1C">
        <w:rPr>
          <w:lang w:val="en-GB"/>
        </w:rPr>
        <w:t>journalist</w:t>
      </w:r>
      <w:r>
        <w:rPr>
          <w:lang w:val="en-GB"/>
        </w:rPr>
        <w:t>s, bloggers</w:t>
      </w:r>
      <w:ins w:id="24" w:author="Huizer, M.H. (Martijn)" w:date="2016-12-29T11:05:00Z">
        <w:r w:rsidR="001D4371">
          <w:rPr>
            <w:lang w:val="en-GB"/>
          </w:rPr>
          <w:t xml:space="preserve"> </w:t>
        </w:r>
      </w:ins>
      <w:del w:id="25" w:author="Huizer, M.H. (Martijn)" w:date="2016-12-29T11:05:00Z">
        <w:r w:rsidDel="001D4371">
          <w:rPr>
            <w:lang w:val="en-GB"/>
          </w:rPr>
          <w:delText xml:space="preserve">, </w:delText>
        </w:r>
        <w:commentRangeStart w:id="26"/>
        <w:r w:rsidDel="001D4371">
          <w:rPr>
            <w:lang w:val="en-GB"/>
          </w:rPr>
          <w:delText xml:space="preserve">vloggers </w:delText>
        </w:r>
      </w:del>
      <w:r>
        <w:rPr>
          <w:lang w:val="en-GB"/>
        </w:rPr>
        <w:t xml:space="preserve">and </w:t>
      </w:r>
      <w:proofErr w:type="spellStart"/>
      <w:r w:rsidRPr="009C7C1C">
        <w:rPr>
          <w:lang w:val="en-GB"/>
        </w:rPr>
        <w:t>youtubers</w:t>
      </w:r>
      <w:proofErr w:type="spellEnd"/>
      <w:r>
        <w:rPr>
          <w:lang w:val="en-GB"/>
        </w:rPr>
        <w:t xml:space="preserve"> </w:t>
      </w:r>
      <w:commentRangeEnd w:id="26"/>
      <w:r w:rsidR="00365CD4">
        <w:rPr>
          <w:rStyle w:val="CommentReference"/>
        </w:rPr>
        <w:commentReference w:id="26"/>
      </w:r>
      <w:r>
        <w:rPr>
          <w:lang w:val="en-GB"/>
        </w:rPr>
        <w:t>create travel stories about</w:t>
      </w:r>
      <w:r w:rsidR="007E0AB7">
        <w:rPr>
          <w:lang w:val="en-GB"/>
        </w:rPr>
        <w:t xml:space="preserve"> independent &amp; off the beaten </w:t>
      </w:r>
      <w:del w:id="27" w:author="Jos Ensing" w:date="2016-12-28T20:21:00Z">
        <w:r w:rsidR="007E0AB7" w:rsidDel="000A1474">
          <w:rPr>
            <w:lang w:val="en-GB"/>
          </w:rPr>
          <w:delText>p</w:delText>
        </w:r>
        <w:r w:rsidRPr="009C7C1C" w:rsidDel="000A1474">
          <w:rPr>
            <w:lang w:val="en-GB"/>
          </w:rPr>
          <w:delText xml:space="preserve">ath </w:delText>
        </w:r>
      </w:del>
      <w:ins w:id="28" w:author="Jos Ensing" w:date="2016-12-28T20:21:00Z">
        <w:r w:rsidR="000A1474">
          <w:rPr>
            <w:lang w:val="en-GB"/>
          </w:rPr>
          <w:t>track</w:t>
        </w:r>
        <w:r w:rsidR="000A1474" w:rsidRPr="009C7C1C">
          <w:rPr>
            <w:lang w:val="en-GB"/>
          </w:rPr>
          <w:t xml:space="preserve"> </w:t>
        </w:r>
      </w:ins>
      <w:r w:rsidRPr="009C7C1C">
        <w:rPr>
          <w:lang w:val="en-GB"/>
        </w:rPr>
        <w:t>travel</w:t>
      </w:r>
      <w:r>
        <w:rPr>
          <w:lang w:val="en-GB"/>
        </w:rPr>
        <w:t>, near and afar. Created in 2007</w:t>
      </w:r>
      <w:r w:rsidRPr="009C7C1C">
        <w:rPr>
          <w:lang w:val="en-GB"/>
        </w:rPr>
        <w:t xml:space="preserve">, </w:t>
      </w:r>
      <w:proofErr w:type="spellStart"/>
      <w:r>
        <w:rPr>
          <w:lang w:val="en-GB"/>
        </w:rPr>
        <w:t>Reishonger</w:t>
      </w:r>
      <w:proofErr w:type="spellEnd"/>
      <w:r w:rsidRPr="009C7C1C">
        <w:rPr>
          <w:lang w:val="en-GB"/>
        </w:rPr>
        <w:t xml:space="preserve"> began as a personal </w:t>
      </w:r>
      <w:r>
        <w:rPr>
          <w:lang w:val="en-GB"/>
        </w:rPr>
        <w:t>backpack</w:t>
      </w:r>
      <w:r w:rsidRPr="009C7C1C">
        <w:rPr>
          <w:lang w:val="en-GB"/>
        </w:rPr>
        <w:t xml:space="preserve"> blog that has now turned into an </w:t>
      </w:r>
      <w:r w:rsidRPr="00642FF7">
        <w:rPr>
          <w:color w:val="538135" w:themeColor="accent6" w:themeShade="BF"/>
          <w:lang w:val="en-GB"/>
        </w:rPr>
        <w:t>award winning travel platform</w:t>
      </w:r>
      <w:r w:rsidRPr="009C7C1C">
        <w:rPr>
          <w:lang w:val="en-GB"/>
        </w:rPr>
        <w:t>.</w:t>
      </w:r>
    </w:p>
    <w:p w14:paraId="17E25A1F" w14:textId="77777777" w:rsidR="009C7C1C" w:rsidRDefault="007E0AB7" w:rsidP="009C7C1C">
      <w:pPr>
        <w:rPr>
          <w:lang w:val="en-GB"/>
        </w:rPr>
      </w:pPr>
      <w:r w:rsidRPr="009C7C1C">
        <w:rPr>
          <w:lang w:val="en-GB"/>
        </w:rPr>
        <w:t xml:space="preserve">Our blog is all about providing inspiration for your own journeys no matter how big or small. We love documenting the world around us, seeking out eclectic travel moments and </w:t>
      </w:r>
      <w:r w:rsidRPr="00642FF7">
        <w:rPr>
          <w:color w:val="538135" w:themeColor="accent6" w:themeShade="BF"/>
          <w:lang w:val="en-GB"/>
        </w:rPr>
        <w:t>inspiring others to live the life they desire</w:t>
      </w:r>
      <w:r>
        <w:rPr>
          <w:lang w:val="en-GB"/>
        </w:rPr>
        <w:t>. O</w:t>
      </w:r>
      <w:r w:rsidRPr="007E0AB7">
        <w:rPr>
          <w:lang w:val="en-GB"/>
        </w:rPr>
        <w:t xml:space="preserve">ur knowledge of the world's most inspiring places is </w:t>
      </w:r>
      <w:r>
        <w:rPr>
          <w:lang w:val="en-GB"/>
        </w:rPr>
        <w:t>unrivalled.</w:t>
      </w:r>
    </w:p>
    <w:p w14:paraId="61A8142D" w14:textId="77777777" w:rsidR="009C7C1C" w:rsidRDefault="007E0AB7" w:rsidP="009C7C1C">
      <w:pPr>
        <w:rPr>
          <w:lang w:val="en-GB"/>
        </w:rPr>
      </w:pPr>
      <w:r>
        <w:rPr>
          <w:lang w:val="en-GB"/>
        </w:rPr>
        <w:t>The t</w:t>
      </w:r>
      <w:r w:rsidRPr="007E0AB7">
        <w:rPr>
          <w:lang w:val="en-GB"/>
        </w:rPr>
        <w:t xml:space="preserve">ravel </w:t>
      </w:r>
      <w:commentRangeStart w:id="29"/>
      <w:r>
        <w:rPr>
          <w:lang w:val="en-GB"/>
        </w:rPr>
        <w:t>stories</w:t>
      </w:r>
      <w:commentRangeEnd w:id="29"/>
      <w:r w:rsidR="00FB5421">
        <w:rPr>
          <w:rStyle w:val="CommentReference"/>
        </w:rPr>
        <w:commentReference w:id="29"/>
      </w:r>
      <w:r>
        <w:rPr>
          <w:lang w:val="en-GB"/>
        </w:rPr>
        <w:t xml:space="preserve"> </w:t>
      </w:r>
      <w:r w:rsidRPr="007E0AB7">
        <w:rPr>
          <w:lang w:val="en-GB"/>
        </w:rPr>
        <w:t xml:space="preserve">by </w:t>
      </w:r>
      <w:proofErr w:type="spellStart"/>
      <w:r>
        <w:rPr>
          <w:lang w:val="en-GB"/>
        </w:rPr>
        <w:t>Reishonger</w:t>
      </w:r>
      <w:proofErr w:type="spellEnd"/>
      <w:r w:rsidRPr="007E0AB7">
        <w:rPr>
          <w:lang w:val="en-GB"/>
        </w:rPr>
        <w:t xml:space="preserve"> show us that we can conquer the world, get lost in its beauty, and find ourselves wherever our feet (or passport) may take us</w:t>
      </w:r>
      <w:r>
        <w:rPr>
          <w:lang w:val="en-GB"/>
        </w:rPr>
        <w:t xml:space="preserve">. </w:t>
      </w:r>
      <w:r w:rsidR="009C7C1C">
        <w:rPr>
          <w:lang w:val="en-GB"/>
        </w:rPr>
        <w:t xml:space="preserve">We take our readers and fans on a </w:t>
      </w:r>
      <w:r w:rsidR="009C7C1C" w:rsidRPr="00642FF7">
        <w:rPr>
          <w:color w:val="538135" w:themeColor="accent6" w:themeShade="BF"/>
          <w:lang w:val="en-GB"/>
        </w:rPr>
        <w:t>digital journey around the world</w:t>
      </w:r>
      <w:r w:rsidR="009C7C1C" w:rsidRPr="009C7C1C">
        <w:rPr>
          <w:lang w:val="en-GB"/>
        </w:rPr>
        <w:t xml:space="preserve"> in search of the beautiful, the unusual, the forgotten and the mundane. Sit down, relax and have a browse of </w:t>
      </w:r>
      <w:r w:rsidR="009C7C1C">
        <w:rPr>
          <w:lang w:val="en-GB"/>
        </w:rPr>
        <w:t>our</w:t>
      </w:r>
      <w:r w:rsidR="009C7C1C" w:rsidRPr="009C7C1C">
        <w:rPr>
          <w:lang w:val="en-GB"/>
        </w:rPr>
        <w:t xml:space="preserve"> inspiring travel stories</w:t>
      </w:r>
      <w:r w:rsidR="009C7C1C">
        <w:rPr>
          <w:lang w:val="en-GB"/>
        </w:rPr>
        <w:t xml:space="preserve"> and videos on </w:t>
      </w:r>
      <w:r w:rsidR="001D4371">
        <w:fldChar w:fldCharType="begin"/>
      </w:r>
      <w:r w:rsidR="001D4371" w:rsidRPr="001D4371">
        <w:rPr>
          <w:lang w:val="en-GB"/>
          <w:rPrChange w:id="30" w:author="Huizer, M.H. (Martijn)" w:date="2016-12-29T11:04:00Z">
            <w:rPr/>
          </w:rPrChange>
        </w:rPr>
        <w:instrText xml:space="preserve"> HYPERLINK "http://www.reishonger.nl" </w:instrText>
      </w:r>
      <w:r w:rsidR="001D4371">
        <w:fldChar w:fldCharType="separate"/>
      </w:r>
      <w:r w:rsidR="009C7C1C" w:rsidRPr="005D239D">
        <w:rPr>
          <w:rStyle w:val="Hyperlink"/>
          <w:lang w:val="en-GB"/>
        </w:rPr>
        <w:t>www.reishonger.nl</w:t>
      </w:r>
      <w:r w:rsidR="001D4371">
        <w:rPr>
          <w:rStyle w:val="Hyperlink"/>
          <w:lang w:val="en-GB"/>
        </w:rPr>
        <w:fldChar w:fldCharType="end"/>
      </w:r>
      <w:r w:rsidR="009C7C1C">
        <w:rPr>
          <w:lang w:val="en-GB"/>
        </w:rPr>
        <w:t>.</w:t>
      </w:r>
    </w:p>
    <w:p w14:paraId="081AF60A" w14:textId="77777777" w:rsidR="0008328C" w:rsidRDefault="0008328C" w:rsidP="0008328C">
      <w:pPr>
        <w:rPr>
          <w:lang w:val="en-GB"/>
        </w:rPr>
      </w:pPr>
    </w:p>
    <w:p w14:paraId="0D5DA27F" w14:textId="16CD1E0E" w:rsidR="00642FF7" w:rsidDel="00C5274A" w:rsidRDefault="0008328C" w:rsidP="0008328C">
      <w:pPr>
        <w:rPr>
          <w:moveFrom w:id="31" w:author="Huizer, M.H. (Martijn)" w:date="2017-01-05T15:00:00Z"/>
          <w:b/>
          <w:i/>
          <w:lang w:val="en-GB"/>
        </w:rPr>
      </w:pPr>
      <w:moveFromRangeStart w:id="32" w:author="Huizer, M.H. (Martijn)" w:date="2017-01-05T15:00:00Z" w:name="move471391774"/>
      <w:moveFrom w:id="33" w:author="Huizer, M.H. (Martijn)" w:date="2017-01-05T15:00:00Z">
        <w:r w:rsidRPr="0008328C" w:rsidDel="00C5274A">
          <w:rPr>
            <w:b/>
            <w:i/>
            <w:lang w:val="en-GB"/>
          </w:rPr>
          <w:t>Some photos of our contributors</w:t>
        </w:r>
      </w:moveFrom>
    </w:p>
    <w:p w14:paraId="5C2F92D7" w14:textId="502672BC" w:rsidR="00642FF7" w:rsidRPr="00642FF7" w:rsidDel="00C5274A" w:rsidRDefault="00642FF7" w:rsidP="0008328C">
      <w:pPr>
        <w:pStyle w:val="ListParagraph"/>
        <w:numPr>
          <w:ilvl w:val="0"/>
          <w:numId w:val="13"/>
        </w:numPr>
        <w:rPr>
          <w:moveFrom w:id="34" w:author="Huizer, M.H. (Martijn)" w:date="2017-01-05T15:00:00Z"/>
          <w:b/>
          <w:i/>
          <w:lang w:val="en-GB"/>
        </w:rPr>
      </w:pPr>
      <w:moveFrom w:id="35" w:author="Huizer, M.H. (Martijn)" w:date="2017-01-05T15:00:00Z">
        <w:r w:rsidRPr="00642FF7" w:rsidDel="00C5274A">
          <w:rPr>
            <w:b/>
            <w:i/>
            <w:lang w:val="en-GB"/>
          </w:rPr>
          <w:t xml:space="preserve">Add text: </w:t>
        </w:r>
        <w:r w:rsidRPr="00642FF7" w:rsidDel="00C5274A">
          <w:rPr>
            <w:lang w:val="en-GB"/>
          </w:rPr>
          <w:t>Hi! We're all Reishonger and we want to help you travel better</w:t>
        </w:r>
        <w:r w:rsidDel="00C5274A">
          <w:rPr>
            <w:lang w:val="en-GB"/>
          </w:rPr>
          <w:t>…</w:t>
        </w:r>
      </w:moveFrom>
    </w:p>
    <w:p w14:paraId="28211E7E" w14:textId="121A7423" w:rsidR="00660549" w:rsidRPr="00660549" w:rsidDel="00C5274A" w:rsidRDefault="00642FF7" w:rsidP="00642FF7">
      <w:pPr>
        <w:pStyle w:val="ListParagraph"/>
        <w:numPr>
          <w:ilvl w:val="0"/>
          <w:numId w:val="13"/>
        </w:numPr>
        <w:rPr>
          <w:moveFrom w:id="36" w:author="Huizer, M.H. (Martijn)" w:date="2017-01-05T15:00:00Z"/>
          <w:b/>
          <w:i/>
          <w:lang w:val="en-GB"/>
        </w:rPr>
      </w:pPr>
      <w:moveFrom w:id="37" w:author="Huizer, M.H. (Martijn)" w:date="2017-01-05T15:00:00Z">
        <w:r w:rsidDel="00C5274A">
          <w:rPr>
            <w:lang w:val="en-GB"/>
          </w:rPr>
          <w:t xml:space="preserve">Add </w:t>
        </w:r>
        <w:r w:rsidR="00660549" w:rsidDel="00C5274A">
          <w:rPr>
            <w:lang w:val="en-GB"/>
          </w:rPr>
          <w:t>icon / photos of our contributors on a nice way. Maybe be horizontal, vertical, around the page, use your creativity ;-)</w:t>
        </w:r>
      </w:moveFrom>
    </w:p>
    <w:p w14:paraId="199BA031" w14:textId="3D517AAB" w:rsidR="00642FF7" w:rsidRPr="005F6DAA" w:rsidDel="00C5274A" w:rsidRDefault="00642FF7" w:rsidP="00642FF7">
      <w:pPr>
        <w:pStyle w:val="ListParagraph"/>
        <w:numPr>
          <w:ilvl w:val="0"/>
          <w:numId w:val="13"/>
        </w:numPr>
        <w:rPr>
          <w:moveFrom w:id="38" w:author="Huizer, M.H. (Martijn)" w:date="2017-01-05T15:00:00Z"/>
          <w:b/>
          <w:i/>
          <w:lang w:val="en-GB"/>
        </w:rPr>
      </w:pPr>
      <w:moveFrom w:id="39" w:author="Huizer, M.H. (Martijn)" w:date="2017-01-05T15:00:00Z">
        <w:r w:rsidRPr="00642FF7" w:rsidDel="00C5274A">
          <w:rPr>
            <w:lang w:val="en-GB"/>
          </w:rPr>
          <w:t xml:space="preserve">See attached example: </w:t>
        </w:r>
        <w:r w:rsidRPr="00642FF7" w:rsidDel="00C5274A">
          <w:rPr>
            <w:color w:val="FF0000"/>
            <w:lang w:val="en-GB"/>
          </w:rPr>
          <w:t xml:space="preserve">(3) </w:t>
        </w:r>
        <w:r w:rsidRPr="00642FF7" w:rsidDel="00C5274A">
          <w:rPr>
            <w:b/>
            <w:color w:val="FF0000"/>
            <w:lang w:val="en-GB"/>
          </w:rPr>
          <w:t>photos of our contributors</w:t>
        </w:r>
      </w:moveFrom>
    </w:p>
    <w:p w14:paraId="025D382B" w14:textId="7FF2F09F" w:rsidR="005F6DAA" w:rsidRPr="005F6DAA" w:rsidDel="00C5274A" w:rsidRDefault="005F6DAA" w:rsidP="00642FF7">
      <w:pPr>
        <w:pStyle w:val="ListParagraph"/>
        <w:numPr>
          <w:ilvl w:val="0"/>
          <w:numId w:val="13"/>
        </w:numPr>
        <w:rPr>
          <w:moveFrom w:id="40" w:author="Huizer, M.H. (Martijn)" w:date="2017-01-05T15:00:00Z"/>
          <w:i/>
          <w:lang w:val="en-GB"/>
        </w:rPr>
      </w:pPr>
      <w:moveFrom w:id="41" w:author="Huizer, M.H. (Martijn)" w:date="2017-01-05T15:00:00Z">
        <w:r w:rsidRPr="005F6DAA" w:rsidDel="00C5274A">
          <w:rPr>
            <w:color w:val="FF0000"/>
            <w:lang w:val="en-GB"/>
          </w:rPr>
          <w:t>I will send better photos when the first design are made.</w:t>
        </w:r>
      </w:moveFrom>
    </w:p>
    <w:moveFromRangeEnd w:id="32"/>
    <w:p w14:paraId="4D407E38" w14:textId="77777777" w:rsidR="007E0AB7" w:rsidRDefault="007E0AB7" w:rsidP="009C7C1C">
      <w:pPr>
        <w:rPr>
          <w:lang w:val="en-GB"/>
        </w:rPr>
      </w:pPr>
    </w:p>
    <w:p w14:paraId="3E3717D1" w14:textId="77777777" w:rsidR="00A42BF7" w:rsidRDefault="00A42BF7" w:rsidP="0085144A">
      <w:pPr>
        <w:rPr>
          <w:b/>
          <w:lang w:val="en-GB"/>
        </w:rPr>
      </w:pPr>
    </w:p>
    <w:p w14:paraId="629985DD" w14:textId="77777777" w:rsidR="00A42BF7" w:rsidRDefault="00A42BF7" w:rsidP="0085144A">
      <w:pPr>
        <w:rPr>
          <w:b/>
          <w:lang w:val="en-GB"/>
        </w:rPr>
      </w:pPr>
    </w:p>
    <w:p w14:paraId="36B1606E" w14:textId="77777777" w:rsidR="00A42BF7" w:rsidRDefault="00A42BF7" w:rsidP="0085144A">
      <w:pPr>
        <w:rPr>
          <w:b/>
          <w:lang w:val="en-GB"/>
        </w:rPr>
      </w:pPr>
    </w:p>
    <w:p w14:paraId="4DCD1A13" w14:textId="77777777" w:rsidR="00A42BF7" w:rsidRDefault="00A42BF7" w:rsidP="0085144A">
      <w:pPr>
        <w:rPr>
          <w:b/>
          <w:lang w:val="en-GB"/>
        </w:rPr>
      </w:pPr>
    </w:p>
    <w:p w14:paraId="506E3AFF" w14:textId="77777777" w:rsidR="00A42BF7" w:rsidRDefault="00A42BF7" w:rsidP="0085144A">
      <w:pPr>
        <w:rPr>
          <w:b/>
          <w:lang w:val="en-GB"/>
        </w:rPr>
      </w:pPr>
    </w:p>
    <w:p w14:paraId="2FDA1849" w14:textId="77777777" w:rsidR="00A42BF7" w:rsidRDefault="00A42BF7" w:rsidP="0085144A">
      <w:pPr>
        <w:rPr>
          <w:b/>
          <w:lang w:val="en-GB"/>
        </w:rPr>
      </w:pPr>
    </w:p>
    <w:p w14:paraId="5CE28594" w14:textId="77777777" w:rsidR="00A42BF7" w:rsidRDefault="00A42BF7" w:rsidP="0085144A">
      <w:pPr>
        <w:rPr>
          <w:b/>
          <w:lang w:val="en-GB"/>
        </w:rPr>
      </w:pPr>
    </w:p>
    <w:p w14:paraId="792B6F88" w14:textId="77777777" w:rsidR="00A42BF7" w:rsidRDefault="00A42BF7" w:rsidP="0085144A">
      <w:pPr>
        <w:rPr>
          <w:b/>
          <w:lang w:val="en-GB"/>
        </w:rPr>
      </w:pPr>
    </w:p>
    <w:p w14:paraId="12629C69" w14:textId="77777777" w:rsidR="00A42BF7" w:rsidRDefault="00A42BF7" w:rsidP="0085144A">
      <w:pPr>
        <w:rPr>
          <w:b/>
          <w:lang w:val="en-GB"/>
        </w:rPr>
      </w:pPr>
    </w:p>
    <w:p w14:paraId="6C17201D" w14:textId="77777777" w:rsidR="00A42BF7" w:rsidRDefault="00A42BF7" w:rsidP="0085144A">
      <w:pPr>
        <w:rPr>
          <w:ins w:id="42" w:author="Huizer, M.H. (Martijn)" w:date="2017-01-05T15:00:00Z"/>
          <w:b/>
          <w:lang w:val="en-GB"/>
        </w:rPr>
      </w:pPr>
    </w:p>
    <w:p w14:paraId="642820C7" w14:textId="77777777" w:rsidR="001E7D79" w:rsidRDefault="001E7D79" w:rsidP="0085144A">
      <w:pPr>
        <w:rPr>
          <w:ins w:id="43" w:author="Huizer, M.H. (Martijn)" w:date="2017-01-05T15:00:00Z"/>
          <w:b/>
          <w:lang w:val="en-GB"/>
        </w:rPr>
      </w:pPr>
    </w:p>
    <w:p w14:paraId="727E4E74" w14:textId="77777777" w:rsidR="001E7D79" w:rsidRDefault="001E7D79" w:rsidP="0085144A">
      <w:pPr>
        <w:rPr>
          <w:ins w:id="44" w:author="Huizer, M.H. (Martijn)" w:date="2017-01-05T15:00:00Z"/>
          <w:b/>
          <w:lang w:val="en-GB"/>
        </w:rPr>
      </w:pPr>
    </w:p>
    <w:p w14:paraId="7294A203" w14:textId="77777777" w:rsidR="001E7D79" w:rsidRDefault="001E7D79" w:rsidP="0085144A">
      <w:pPr>
        <w:rPr>
          <w:ins w:id="45" w:author="Huizer, M.H. (Martijn)" w:date="2017-01-05T15:00:00Z"/>
          <w:b/>
          <w:lang w:val="en-GB"/>
        </w:rPr>
      </w:pPr>
    </w:p>
    <w:p w14:paraId="4B184041" w14:textId="77777777" w:rsidR="001E7D79" w:rsidRDefault="001E7D79" w:rsidP="0085144A">
      <w:pPr>
        <w:rPr>
          <w:b/>
          <w:lang w:val="en-GB"/>
        </w:rPr>
      </w:pPr>
    </w:p>
    <w:p w14:paraId="4E37ECAC" w14:textId="77777777" w:rsidR="00A42BF7" w:rsidRDefault="00A42BF7" w:rsidP="0085144A">
      <w:pPr>
        <w:rPr>
          <w:b/>
          <w:lang w:val="en-GB"/>
        </w:rPr>
      </w:pPr>
    </w:p>
    <w:p w14:paraId="527F714D" w14:textId="77777777" w:rsidR="00A42BF7" w:rsidDel="002918FD" w:rsidRDefault="00A42BF7" w:rsidP="0085144A">
      <w:pPr>
        <w:rPr>
          <w:del w:id="46" w:author="Huizer, M.H. (Martijn)" w:date="2017-01-03T15:53:00Z"/>
          <w:b/>
          <w:lang w:val="en-GB"/>
        </w:rPr>
      </w:pPr>
    </w:p>
    <w:p w14:paraId="3C860657" w14:textId="77777777" w:rsidR="001D4371" w:rsidRDefault="001D4371" w:rsidP="0085144A">
      <w:pPr>
        <w:rPr>
          <w:ins w:id="47" w:author="Huizer, M.H. (Martijn)" w:date="2016-12-29T11:10:00Z"/>
          <w:b/>
          <w:lang w:val="en-GB"/>
        </w:rPr>
      </w:pPr>
    </w:p>
    <w:p w14:paraId="7E2A899C" w14:textId="77777777" w:rsidR="0085144A" w:rsidRDefault="0085144A" w:rsidP="0085144A">
      <w:pPr>
        <w:rPr>
          <w:b/>
          <w:lang w:val="en-GB"/>
        </w:rPr>
      </w:pPr>
      <w:r>
        <w:rPr>
          <w:b/>
          <w:lang w:val="en-GB"/>
        </w:rPr>
        <w:lastRenderedPageBreak/>
        <w:t xml:space="preserve">(3) </w:t>
      </w:r>
      <w:r w:rsidRPr="0085144A">
        <w:rPr>
          <w:b/>
          <w:lang w:val="en-GB"/>
        </w:rPr>
        <w:t>Stats /  Companies work with</w:t>
      </w:r>
    </w:p>
    <w:p w14:paraId="40EE226E" w14:textId="77777777" w:rsidR="00F57FF2" w:rsidRDefault="00F57FF2" w:rsidP="00F57FF2">
      <w:pPr>
        <w:rPr>
          <w:b/>
          <w:lang w:val="en-GB"/>
        </w:rPr>
      </w:pPr>
      <w:r>
        <w:rPr>
          <w:b/>
          <w:lang w:val="en-GB"/>
        </w:rPr>
        <w:t xml:space="preserve">This page consist of two parts: </w:t>
      </w:r>
    </w:p>
    <w:p w14:paraId="0AAB9A13" w14:textId="77777777" w:rsidR="00F57FF2" w:rsidRPr="00F57FF2" w:rsidRDefault="00F57FF2" w:rsidP="00F57FF2">
      <w:pPr>
        <w:rPr>
          <w:lang w:val="en-GB"/>
        </w:rPr>
      </w:pPr>
      <w:r>
        <w:rPr>
          <w:b/>
          <w:lang w:val="en-GB"/>
        </w:rPr>
        <w:tab/>
      </w:r>
      <w:r w:rsidRPr="00F57FF2">
        <w:rPr>
          <w:lang w:val="en-GB"/>
        </w:rPr>
        <w:t>Part 1 - Stats</w:t>
      </w:r>
    </w:p>
    <w:p w14:paraId="744282A5" w14:textId="77777777" w:rsidR="00F57FF2" w:rsidRPr="00F57FF2" w:rsidRDefault="00F57FF2" w:rsidP="00F57FF2">
      <w:pPr>
        <w:pStyle w:val="ListParagraph"/>
        <w:rPr>
          <w:lang w:val="en-GB"/>
        </w:rPr>
      </w:pPr>
      <w:r w:rsidRPr="00F57FF2">
        <w:rPr>
          <w:lang w:val="en-GB"/>
        </w:rPr>
        <w:t>Part 2- Companies we work with</w:t>
      </w:r>
    </w:p>
    <w:p w14:paraId="369AF98A" w14:textId="77777777" w:rsidR="00F57FF2" w:rsidRDefault="00F57FF2" w:rsidP="0085144A">
      <w:pPr>
        <w:rPr>
          <w:b/>
          <w:lang w:val="en-GB"/>
        </w:rPr>
      </w:pPr>
    </w:p>
    <w:p w14:paraId="7263F7E0" w14:textId="77777777" w:rsidR="00EF58F9" w:rsidRDefault="00EF58F9" w:rsidP="0085144A">
      <w:pPr>
        <w:rPr>
          <w:b/>
          <w:lang w:val="en-GB"/>
        </w:rPr>
      </w:pPr>
    </w:p>
    <w:p w14:paraId="002936ED" w14:textId="77777777" w:rsidR="00EF58F9" w:rsidRDefault="00EF58F9" w:rsidP="0085144A">
      <w:pPr>
        <w:rPr>
          <w:b/>
          <w:lang w:val="en-GB"/>
        </w:rPr>
      </w:pPr>
    </w:p>
    <w:p w14:paraId="482CE0F6" w14:textId="77777777" w:rsidR="00EF58F9" w:rsidRDefault="00EF58F9" w:rsidP="0085144A">
      <w:pPr>
        <w:rPr>
          <w:b/>
          <w:lang w:val="en-GB"/>
        </w:rPr>
      </w:pPr>
    </w:p>
    <w:p w14:paraId="7CBF266A" w14:textId="77777777" w:rsidR="00EF58F9" w:rsidRDefault="00EF58F9" w:rsidP="0085144A">
      <w:pPr>
        <w:rPr>
          <w:b/>
          <w:lang w:val="en-GB"/>
        </w:rPr>
      </w:pPr>
    </w:p>
    <w:p w14:paraId="4C31B20F" w14:textId="77777777" w:rsidR="00EF58F9" w:rsidRDefault="00EF58F9" w:rsidP="0085144A">
      <w:pPr>
        <w:rPr>
          <w:b/>
          <w:lang w:val="en-GB"/>
        </w:rPr>
      </w:pPr>
    </w:p>
    <w:p w14:paraId="2988C58A" w14:textId="77777777" w:rsidR="00EF58F9" w:rsidRDefault="00EF58F9" w:rsidP="0085144A">
      <w:pPr>
        <w:rPr>
          <w:b/>
          <w:lang w:val="en-GB"/>
        </w:rPr>
      </w:pPr>
    </w:p>
    <w:p w14:paraId="7F0EFBAC" w14:textId="77777777" w:rsidR="00EF58F9" w:rsidRDefault="00EF58F9" w:rsidP="0085144A">
      <w:pPr>
        <w:rPr>
          <w:b/>
          <w:lang w:val="en-GB"/>
        </w:rPr>
      </w:pPr>
    </w:p>
    <w:p w14:paraId="7CD9ECB1" w14:textId="77777777" w:rsidR="00EF58F9" w:rsidRDefault="00EF58F9" w:rsidP="0085144A">
      <w:pPr>
        <w:rPr>
          <w:b/>
          <w:lang w:val="en-GB"/>
        </w:rPr>
      </w:pPr>
    </w:p>
    <w:p w14:paraId="4F5A4234" w14:textId="77777777" w:rsidR="00EF58F9" w:rsidRDefault="00EF58F9" w:rsidP="0085144A">
      <w:pPr>
        <w:rPr>
          <w:b/>
          <w:lang w:val="en-GB"/>
        </w:rPr>
      </w:pPr>
    </w:p>
    <w:p w14:paraId="54AAA120" w14:textId="77777777" w:rsidR="00EF58F9" w:rsidRDefault="00EF58F9" w:rsidP="0085144A">
      <w:pPr>
        <w:rPr>
          <w:b/>
          <w:lang w:val="en-GB"/>
        </w:rPr>
      </w:pPr>
    </w:p>
    <w:p w14:paraId="30F43978" w14:textId="77777777" w:rsidR="00EF58F9" w:rsidRDefault="00EF58F9" w:rsidP="0085144A">
      <w:pPr>
        <w:rPr>
          <w:b/>
          <w:lang w:val="en-GB"/>
        </w:rPr>
      </w:pPr>
    </w:p>
    <w:p w14:paraId="244D7934" w14:textId="77777777" w:rsidR="00EF58F9" w:rsidRDefault="00EF58F9" w:rsidP="0085144A">
      <w:pPr>
        <w:rPr>
          <w:b/>
          <w:lang w:val="en-GB"/>
        </w:rPr>
      </w:pPr>
    </w:p>
    <w:p w14:paraId="4B2F73BE" w14:textId="77777777" w:rsidR="00EF58F9" w:rsidRDefault="00EF58F9" w:rsidP="0085144A">
      <w:pPr>
        <w:rPr>
          <w:b/>
          <w:lang w:val="en-GB"/>
        </w:rPr>
      </w:pPr>
    </w:p>
    <w:p w14:paraId="76780E2C" w14:textId="77777777" w:rsidR="00EF58F9" w:rsidRDefault="00EF58F9" w:rsidP="0085144A">
      <w:pPr>
        <w:rPr>
          <w:b/>
          <w:lang w:val="en-GB"/>
        </w:rPr>
      </w:pPr>
    </w:p>
    <w:p w14:paraId="76C49921" w14:textId="77777777" w:rsidR="00EF58F9" w:rsidRDefault="00EF58F9" w:rsidP="0085144A">
      <w:pPr>
        <w:rPr>
          <w:b/>
          <w:lang w:val="en-GB"/>
        </w:rPr>
      </w:pPr>
    </w:p>
    <w:p w14:paraId="6F337D99" w14:textId="77777777" w:rsidR="00EF58F9" w:rsidRDefault="00EF58F9" w:rsidP="0085144A">
      <w:pPr>
        <w:rPr>
          <w:b/>
          <w:lang w:val="en-GB"/>
        </w:rPr>
      </w:pPr>
    </w:p>
    <w:p w14:paraId="2566451A" w14:textId="77777777" w:rsidR="00EF58F9" w:rsidRDefault="00EF58F9" w:rsidP="0085144A">
      <w:pPr>
        <w:rPr>
          <w:b/>
          <w:lang w:val="en-GB"/>
        </w:rPr>
      </w:pPr>
    </w:p>
    <w:p w14:paraId="5F75CD49" w14:textId="77777777" w:rsidR="00EF58F9" w:rsidRDefault="00EF58F9" w:rsidP="0085144A">
      <w:pPr>
        <w:rPr>
          <w:b/>
          <w:lang w:val="en-GB"/>
        </w:rPr>
      </w:pPr>
    </w:p>
    <w:p w14:paraId="4551575D" w14:textId="77777777" w:rsidR="00EF58F9" w:rsidRDefault="00EF58F9" w:rsidP="0085144A">
      <w:pPr>
        <w:rPr>
          <w:b/>
          <w:lang w:val="en-GB"/>
        </w:rPr>
      </w:pPr>
    </w:p>
    <w:p w14:paraId="5C916F90" w14:textId="77777777" w:rsidR="00EF58F9" w:rsidRDefault="00EF58F9" w:rsidP="0085144A">
      <w:pPr>
        <w:rPr>
          <w:b/>
          <w:lang w:val="en-GB"/>
        </w:rPr>
      </w:pPr>
    </w:p>
    <w:p w14:paraId="5271CCEA" w14:textId="77777777" w:rsidR="00EF58F9" w:rsidRDefault="00EF58F9" w:rsidP="0085144A">
      <w:pPr>
        <w:rPr>
          <w:b/>
          <w:lang w:val="en-GB"/>
        </w:rPr>
      </w:pPr>
    </w:p>
    <w:p w14:paraId="72CF1288" w14:textId="77777777" w:rsidR="00EF58F9" w:rsidRDefault="00EF58F9" w:rsidP="0085144A">
      <w:pPr>
        <w:rPr>
          <w:b/>
          <w:lang w:val="en-GB"/>
        </w:rPr>
      </w:pPr>
    </w:p>
    <w:p w14:paraId="0D06F055" w14:textId="77777777" w:rsidR="00EF58F9" w:rsidRDefault="00EF58F9" w:rsidP="0085144A">
      <w:pPr>
        <w:rPr>
          <w:b/>
          <w:lang w:val="en-GB"/>
        </w:rPr>
      </w:pPr>
    </w:p>
    <w:p w14:paraId="5E3EA958" w14:textId="77777777" w:rsidR="00EF58F9" w:rsidRDefault="00EF58F9" w:rsidP="0085144A">
      <w:pPr>
        <w:rPr>
          <w:b/>
          <w:lang w:val="en-GB"/>
        </w:rPr>
      </w:pPr>
    </w:p>
    <w:p w14:paraId="24F38537" w14:textId="77777777" w:rsidR="00EF58F9" w:rsidRDefault="00EF58F9" w:rsidP="0085144A">
      <w:pPr>
        <w:rPr>
          <w:b/>
          <w:lang w:val="en-GB"/>
        </w:rPr>
      </w:pPr>
    </w:p>
    <w:p w14:paraId="2D4A4634" w14:textId="77777777" w:rsidR="00EF58F9" w:rsidRDefault="00EF58F9" w:rsidP="0085144A">
      <w:pPr>
        <w:rPr>
          <w:b/>
          <w:lang w:val="en-GB"/>
        </w:rPr>
      </w:pPr>
    </w:p>
    <w:p w14:paraId="15740DB6" w14:textId="77777777" w:rsidR="00F57FF2" w:rsidRDefault="00EF58F9" w:rsidP="0085144A">
      <w:pPr>
        <w:rPr>
          <w:b/>
          <w:lang w:val="en-GB"/>
        </w:rPr>
      </w:pPr>
      <w:r>
        <w:rPr>
          <w:b/>
          <w:lang w:val="en-GB"/>
        </w:rPr>
        <w:lastRenderedPageBreak/>
        <w:t xml:space="preserve">(3) </w:t>
      </w:r>
      <w:r w:rsidR="00F57FF2">
        <w:rPr>
          <w:b/>
          <w:lang w:val="en-GB"/>
        </w:rPr>
        <w:t xml:space="preserve">Part 1 </w:t>
      </w:r>
      <w:r>
        <w:rPr>
          <w:b/>
          <w:lang w:val="en-GB"/>
        </w:rPr>
        <w:t>–</w:t>
      </w:r>
      <w:r w:rsidR="00F57FF2">
        <w:rPr>
          <w:b/>
          <w:lang w:val="en-GB"/>
        </w:rPr>
        <w:t xml:space="preserve"> </w:t>
      </w:r>
      <w:r w:rsidR="00F57FF2" w:rsidRPr="0085144A">
        <w:rPr>
          <w:b/>
          <w:lang w:val="en-GB"/>
        </w:rPr>
        <w:t>Stats</w:t>
      </w:r>
    </w:p>
    <w:p w14:paraId="203ECA46" w14:textId="77777777" w:rsidR="00EF58F9" w:rsidRDefault="00EF58F9" w:rsidP="0085144A">
      <w:pPr>
        <w:rPr>
          <w:b/>
          <w:lang w:val="en-GB"/>
        </w:rPr>
      </w:pPr>
      <w:r>
        <w:rPr>
          <w:b/>
          <w:lang w:val="en-GB"/>
        </w:rPr>
        <w:t>For example:</w:t>
      </w:r>
    </w:p>
    <w:p w14:paraId="23E29A07" w14:textId="77777777" w:rsidR="00EF58F9" w:rsidRDefault="00EF58F9" w:rsidP="0085144A">
      <w:pPr>
        <w:rPr>
          <w:b/>
          <w:lang w:val="en-GB"/>
        </w:rPr>
      </w:pPr>
      <w:r>
        <w:rPr>
          <w:b/>
          <w:noProof/>
          <w:lang w:eastAsia="nl-NL"/>
        </w:rPr>
        <w:drawing>
          <wp:inline distT="0" distB="0" distL="0" distR="0" wp14:anchorId="3DB42D2B" wp14:editId="44359660">
            <wp:extent cx="5762625" cy="2476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2476500"/>
                    </a:xfrm>
                    <a:prstGeom prst="rect">
                      <a:avLst/>
                    </a:prstGeom>
                    <a:noFill/>
                    <a:ln>
                      <a:noFill/>
                    </a:ln>
                  </pic:spPr>
                </pic:pic>
              </a:graphicData>
            </a:graphic>
          </wp:inline>
        </w:drawing>
      </w:r>
    </w:p>
    <w:p w14:paraId="473BB3AB" w14:textId="77777777" w:rsidR="00EF58F9" w:rsidRPr="00EF58F9" w:rsidRDefault="00EF58F9" w:rsidP="00EF58F9">
      <w:pPr>
        <w:rPr>
          <w:b/>
          <w:lang w:val="en-GB"/>
        </w:rPr>
      </w:pPr>
      <w:r w:rsidRPr="00EF58F9">
        <w:rPr>
          <w:b/>
          <w:lang w:val="en-GB"/>
        </w:rPr>
        <w:t xml:space="preserve">Audience </w:t>
      </w:r>
    </w:p>
    <w:p w14:paraId="586878A4" w14:textId="77777777" w:rsidR="00EF58F9" w:rsidRDefault="00EF58F9" w:rsidP="00EF58F9">
      <w:pPr>
        <w:pStyle w:val="ListParagraph"/>
        <w:numPr>
          <w:ilvl w:val="0"/>
          <w:numId w:val="14"/>
        </w:numPr>
        <w:rPr>
          <w:lang w:val="en-GB"/>
        </w:rPr>
      </w:pPr>
      <w:r>
        <w:rPr>
          <w:lang w:val="en-GB"/>
        </w:rPr>
        <w:t>Gender (actual figures 66% women, 34% men)</w:t>
      </w:r>
    </w:p>
    <w:p w14:paraId="7EEC5142" w14:textId="77777777" w:rsidR="002918FD" w:rsidRDefault="00EF58F9" w:rsidP="00EF58F9">
      <w:pPr>
        <w:pStyle w:val="ListParagraph"/>
        <w:numPr>
          <w:ilvl w:val="0"/>
          <w:numId w:val="14"/>
        </w:numPr>
        <w:rPr>
          <w:ins w:id="48" w:author="Huizer, M.H. (Martijn)" w:date="2017-01-03T15:54:00Z"/>
          <w:lang w:val="en-GB"/>
        </w:rPr>
      </w:pPr>
      <w:r>
        <w:rPr>
          <w:lang w:val="en-GB"/>
        </w:rPr>
        <w:t xml:space="preserve">Age (use </w:t>
      </w:r>
      <w:del w:id="49" w:author="Huizer, M.H. (Martijn)" w:date="2017-01-03T15:54:00Z">
        <w:r w:rsidDel="002918FD">
          <w:rPr>
            <w:lang w:val="en-GB"/>
          </w:rPr>
          <w:delText xml:space="preserve">figures </w:delText>
        </w:r>
      </w:del>
      <w:ins w:id="50" w:author="Huizer, M.H. (Martijn)" w:date="2017-01-03T15:54:00Z">
        <w:r w:rsidR="002918FD">
          <w:rPr>
            <w:lang w:val="en-GB"/>
          </w:rPr>
          <w:t xml:space="preserve">these figures </w:t>
        </w:r>
      </w:ins>
      <w:del w:id="51" w:author="Huizer, M.H. (Martijn)" w:date="2017-01-03T15:54:00Z">
        <w:r w:rsidDel="002918FD">
          <w:rPr>
            <w:lang w:val="en-GB"/>
          </w:rPr>
          <w:delText>from example</w:delText>
        </w:r>
      </w:del>
      <w:ins w:id="52" w:author="Huizer, M.H. (Martijn)" w:date="2017-01-03T15:54:00Z">
        <w:r w:rsidR="002918FD">
          <w:rPr>
            <w:lang w:val="en-GB"/>
          </w:rPr>
          <w:t>:</w:t>
        </w:r>
      </w:ins>
    </w:p>
    <w:p w14:paraId="7583B90D" w14:textId="77777777" w:rsidR="002918FD" w:rsidRDefault="002918FD">
      <w:pPr>
        <w:pStyle w:val="ListParagraph"/>
        <w:numPr>
          <w:ilvl w:val="1"/>
          <w:numId w:val="14"/>
        </w:numPr>
        <w:rPr>
          <w:ins w:id="53" w:author="Huizer, M.H. (Martijn)" w:date="2017-01-03T15:54:00Z"/>
          <w:lang w:val="en-GB"/>
        </w:rPr>
        <w:pPrChange w:id="54" w:author="Huizer, M.H. (Martijn)" w:date="2017-01-03T15:54:00Z">
          <w:pPr>
            <w:pStyle w:val="ListParagraph"/>
            <w:numPr>
              <w:numId w:val="14"/>
            </w:numPr>
            <w:ind w:hanging="360"/>
          </w:pPr>
        </w:pPrChange>
      </w:pPr>
      <w:ins w:id="55" w:author="Huizer, M.H. (Martijn)" w:date="2017-01-03T15:54:00Z">
        <w:r>
          <w:rPr>
            <w:lang w:val="en-GB"/>
          </w:rPr>
          <w:t>18 – 24 11%</w:t>
        </w:r>
      </w:ins>
    </w:p>
    <w:p w14:paraId="2A5EA547" w14:textId="77777777" w:rsidR="002918FD" w:rsidRDefault="002918FD">
      <w:pPr>
        <w:pStyle w:val="ListParagraph"/>
        <w:numPr>
          <w:ilvl w:val="1"/>
          <w:numId w:val="14"/>
        </w:numPr>
        <w:rPr>
          <w:ins w:id="56" w:author="Huizer, M.H. (Martijn)" w:date="2017-01-03T15:54:00Z"/>
          <w:lang w:val="en-GB"/>
        </w:rPr>
        <w:pPrChange w:id="57" w:author="Huizer, M.H. (Martijn)" w:date="2017-01-03T15:54:00Z">
          <w:pPr>
            <w:pStyle w:val="ListParagraph"/>
            <w:numPr>
              <w:numId w:val="14"/>
            </w:numPr>
            <w:ind w:hanging="360"/>
          </w:pPr>
        </w:pPrChange>
      </w:pPr>
      <w:ins w:id="58" w:author="Huizer, M.H. (Martijn)" w:date="2017-01-03T15:54:00Z">
        <w:r>
          <w:rPr>
            <w:lang w:val="en-GB"/>
          </w:rPr>
          <w:t>25 – 34 30%</w:t>
        </w:r>
      </w:ins>
    </w:p>
    <w:p w14:paraId="69190EC7" w14:textId="50C2E612" w:rsidR="002918FD" w:rsidRDefault="002918FD">
      <w:pPr>
        <w:pStyle w:val="ListParagraph"/>
        <w:numPr>
          <w:ilvl w:val="1"/>
          <w:numId w:val="14"/>
        </w:numPr>
        <w:rPr>
          <w:ins w:id="59" w:author="Huizer, M.H. (Martijn)" w:date="2017-01-03T15:55:00Z"/>
          <w:lang w:val="en-GB"/>
        </w:rPr>
        <w:pPrChange w:id="60" w:author="Huizer, M.H. (Martijn)" w:date="2017-01-03T15:54:00Z">
          <w:pPr>
            <w:pStyle w:val="ListParagraph"/>
            <w:numPr>
              <w:numId w:val="14"/>
            </w:numPr>
            <w:ind w:hanging="360"/>
          </w:pPr>
        </w:pPrChange>
      </w:pPr>
      <w:ins w:id="61" w:author="Huizer, M.H. (Martijn)" w:date="2017-01-03T15:55:00Z">
        <w:r>
          <w:rPr>
            <w:lang w:val="en-GB"/>
          </w:rPr>
          <w:t>35 – 44 36%</w:t>
        </w:r>
      </w:ins>
    </w:p>
    <w:p w14:paraId="4AAD1557" w14:textId="4F6E950F" w:rsidR="002918FD" w:rsidRDefault="002918FD">
      <w:pPr>
        <w:pStyle w:val="ListParagraph"/>
        <w:numPr>
          <w:ilvl w:val="1"/>
          <w:numId w:val="14"/>
        </w:numPr>
        <w:rPr>
          <w:ins w:id="62" w:author="Huizer, M.H. (Martijn)" w:date="2017-01-03T15:55:00Z"/>
          <w:lang w:val="en-GB"/>
        </w:rPr>
        <w:pPrChange w:id="63" w:author="Huizer, M.H. (Martijn)" w:date="2017-01-03T15:54:00Z">
          <w:pPr>
            <w:pStyle w:val="ListParagraph"/>
            <w:numPr>
              <w:numId w:val="14"/>
            </w:numPr>
            <w:ind w:hanging="360"/>
          </w:pPr>
        </w:pPrChange>
      </w:pPr>
      <w:ins w:id="64" w:author="Huizer, M.H. (Martijn)" w:date="2017-01-03T15:55:00Z">
        <w:r>
          <w:rPr>
            <w:lang w:val="en-GB"/>
          </w:rPr>
          <w:t>45 – 54 12 %</w:t>
        </w:r>
      </w:ins>
    </w:p>
    <w:p w14:paraId="605949DF" w14:textId="77777777" w:rsidR="002918FD" w:rsidRDefault="002918FD">
      <w:pPr>
        <w:pStyle w:val="ListParagraph"/>
        <w:numPr>
          <w:ilvl w:val="1"/>
          <w:numId w:val="14"/>
        </w:numPr>
        <w:rPr>
          <w:ins w:id="65" w:author="Huizer, M.H. (Martijn)" w:date="2017-01-03T15:56:00Z"/>
          <w:lang w:val="en-GB"/>
        </w:rPr>
        <w:pPrChange w:id="66" w:author="Huizer, M.H. (Martijn)" w:date="2017-01-03T15:54:00Z">
          <w:pPr>
            <w:pStyle w:val="ListParagraph"/>
            <w:numPr>
              <w:numId w:val="14"/>
            </w:numPr>
            <w:ind w:hanging="360"/>
          </w:pPr>
        </w:pPrChange>
      </w:pPr>
      <w:ins w:id="67" w:author="Huizer, M.H. (Martijn)" w:date="2017-01-03T15:55:00Z">
        <w:r>
          <w:rPr>
            <w:lang w:val="en-GB"/>
          </w:rPr>
          <w:t>55 - 64 9%</w:t>
        </w:r>
      </w:ins>
    </w:p>
    <w:p w14:paraId="3AE91D65" w14:textId="6457FC3B" w:rsidR="00EF58F9" w:rsidRDefault="002918FD">
      <w:pPr>
        <w:pStyle w:val="ListParagraph"/>
        <w:numPr>
          <w:ilvl w:val="1"/>
          <w:numId w:val="14"/>
        </w:numPr>
        <w:rPr>
          <w:lang w:val="en-GB"/>
        </w:rPr>
        <w:pPrChange w:id="68" w:author="Huizer, M.H. (Martijn)" w:date="2017-01-03T15:54:00Z">
          <w:pPr>
            <w:pStyle w:val="ListParagraph"/>
            <w:numPr>
              <w:numId w:val="14"/>
            </w:numPr>
            <w:ind w:hanging="360"/>
          </w:pPr>
        </w:pPrChange>
      </w:pPr>
      <w:ins w:id="69" w:author="Huizer, M.H. (Martijn)" w:date="2017-01-03T15:56:00Z">
        <w:r>
          <w:rPr>
            <w:lang w:val="en-GB"/>
          </w:rPr>
          <w:t>65+ 2%</w:t>
        </w:r>
      </w:ins>
      <w:del w:id="70" w:author="Huizer, M.H. (Martijn)" w:date="2017-01-03T15:54:00Z">
        <w:r w:rsidR="00EF58F9" w:rsidDel="002918FD">
          <w:rPr>
            <w:lang w:val="en-GB"/>
          </w:rPr>
          <w:delText>)</w:delText>
        </w:r>
      </w:del>
    </w:p>
    <w:p w14:paraId="1C198229" w14:textId="77777777" w:rsidR="00EF58F9" w:rsidRPr="00EF58F9" w:rsidRDefault="00EF58F9" w:rsidP="00EF58F9">
      <w:pPr>
        <w:pStyle w:val="ListParagraph"/>
        <w:numPr>
          <w:ilvl w:val="0"/>
          <w:numId w:val="14"/>
        </w:numPr>
        <w:rPr>
          <w:lang w:val="en-GB"/>
        </w:rPr>
      </w:pPr>
      <w:r>
        <w:rPr>
          <w:lang w:val="en-GB"/>
        </w:rPr>
        <w:t>Replace “Location” for “Countries visited” and show one percentage ( 81%)</w:t>
      </w:r>
    </w:p>
    <w:p w14:paraId="19A329E7" w14:textId="77777777" w:rsidR="00EF58F9" w:rsidRPr="0085144A" w:rsidRDefault="00EF58F9" w:rsidP="00EF58F9">
      <w:pPr>
        <w:rPr>
          <w:b/>
          <w:lang w:val="en-GB"/>
        </w:rPr>
      </w:pPr>
      <w:r>
        <w:rPr>
          <w:b/>
          <w:lang w:val="en-GB"/>
        </w:rPr>
        <w:t>Traffic</w:t>
      </w:r>
    </w:p>
    <w:p w14:paraId="238B2F94" w14:textId="77777777" w:rsidR="00EF58F9" w:rsidRPr="00FC1F7F" w:rsidRDefault="00EF58F9" w:rsidP="00EF58F9">
      <w:pPr>
        <w:pStyle w:val="ListParagraph"/>
        <w:numPr>
          <w:ilvl w:val="0"/>
          <w:numId w:val="6"/>
        </w:numPr>
        <w:rPr>
          <w:lang w:val="en-GB"/>
        </w:rPr>
      </w:pPr>
      <w:r w:rsidRPr="00FC1F7F">
        <w:rPr>
          <w:lang w:val="en-GB"/>
        </w:rPr>
        <w:t>Number of unique visitors each month: 115.000</w:t>
      </w:r>
    </w:p>
    <w:p w14:paraId="2DACFE22" w14:textId="77777777" w:rsidR="00EF58F9" w:rsidRPr="00EF58F9" w:rsidRDefault="00EF58F9" w:rsidP="00EF58F9">
      <w:pPr>
        <w:pStyle w:val="ListParagraph"/>
        <w:numPr>
          <w:ilvl w:val="0"/>
          <w:numId w:val="6"/>
        </w:numPr>
        <w:rPr>
          <w:lang w:val="en-GB"/>
        </w:rPr>
      </w:pPr>
      <w:r w:rsidRPr="00FC1F7F">
        <w:rPr>
          <w:lang w:val="en-GB"/>
        </w:rPr>
        <w:t>Number of page views per month: 240.000</w:t>
      </w:r>
    </w:p>
    <w:p w14:paraId="609E2F1F" w14:textId="77777777" w:rsidR="00EF58F9" w:rsidRPr="00EF58F9" w:rsidRDefault="00EF58F9" w:rsidP="00EF58F9">
      <w:pPr>
        <w:rPr>
          <w:b/>
          <w:lang w:val="en-GB"/>
        </w:rPr>
      </w:pPr>
      <w:r w:rsidRPr="00EF58F9">
        <w:rPr>
          <w:b/>
          <w:lang w:val="en-GB"/>
        </w:rPr>
        <w:t>Social media</w:t>
      </w:r>
    </w:p>
    <w:p w14:paraId="2F82B11F" w14:textId="77777777" w:rsidR="0085144A" w:rsidRPr="00FC1F7F" w:rsidRDefault="0085144A" w:rsidP="0085144A">
      <w:pPr>
        <w:pStyle w:val="ListParagraph"/>
        <w:numPr>
          <w:ilvl w:val="0"/>
          <w:numId w:val="6"/>
        </w:numPr>
        <w:rPr>
          <w:lang w:val="en-GB"/>
        </w:rPr>
      </w:pPr>
      <w:r w:rsidRPr="00FC1F7F">
        <w:rPr>
          <w:lang w:val="en-GB"/>
        </w:rPr>
        <w:t xml:space="preserve">Show Social media icons and number of social fans </w:t>
      </w:r>
    </w:p>
    <w:p w14:paraId="43D1CB94" w14:textId="77777777" w:rsidR="0085144A" w:rsidRPr="00FC1F7F" w:rsidRDefault="0085144A" w:rsidP="0085144A">
      <w:pPr>
        <w:pStyle w:val="ListParagraph"/>
        <w:numPr>
          <w:ilvl w:val="1"/>
          <w:numId w:val="6"/>
        </w:numPr>
        <w:rPr>
          <w:lang w:val="en-GB"/>
        </w:rPr>
      </w:pPr>
      <w:r w:rsidRPr="00FC1F7F">
        <w:rPr>
          <w:lang w:val="en-GB"/>
        </w:rPr>
        <w:t xml:space="preserve">Facebook (30.000) </w:t>
      </w:r>
    </w:p>
    <w:p w14:paraId="627BB405" w14:textId="77777777" w:rsidR="0085144A" w:rsidRPr="00FC1F7F" w:rsidRDefault="0085144A" w:rsidP="0085144A">
      <w:pPr>
        <w:pStyle w:val="ListParagraph"/>
        <w:numPr>
          <w:ilvl w:val="1"/>
          <w:numId w:val="6"/>
        </w:numPr>
        <w:rPr>
          <w:lang w:val="en-GB"/>
        </w:rPr>
      </w:pPr>
      <w:r w:rsidRPr="00FC1F7F">
        <w:rPr>
          <w:lang w:val="en-GB"/>
        </w:rPr>
        <w:t>Instagram (5200</w:t>
      </w:r>
    </w:p>
    <w:p w14:paraId="3EB61A0E" w14:textId="77777777" w:rsidR="0085144A" w:rsidRDefault="0085144A" w:rsidP="0085144A">
      <w:pPr>
        <w:pStyle w:val="ListParagraph"/>
        <w:numPr>
          <w:ilvl w:val="1"/>
          <w:numId w:val="6"/>
        </w:numPr>
        <w:rPr>
          <w:lang w:val="en-GB"/>
        </w:rPr>
      </w:pPr>
      <w:r w:rsidRPr="00FC1F7F">
        <w:rPr>
          <w:lang w:val="en-GB"/>
        </w:rPr>
        <w:t>Twitter (7000)</w:t>
      </w:r>
    </w:p>
    <w:p w14:paraId="6B1256B0" w14:textId="77777777" w:rsidR="00F57FF2" w:rsidRDefault="00F57FF2" w:rsidP="00FC1F7F">
      <w:pPr>
        <w:rPr>
          <w:b/>
          <w:lang w:val="en-GB"/>
        </w:rPr>
      </w:pPr>
    </w:p>
    <w:p w14:paraId="39948258" w14:textId="77777777" w:rsidR="00EF58F9" w:rsidRDefault="00EF58F9" w:rsidP="00FC1F7F">
      <w:pPr>
        <w:rPr>
          <w:b/>
          <w:lang w:val="en-GB"/>
        </w:rPr>
      </w:pPr>
    </w:p>
    <w:p w14:paraId="11592CBC" w14:textId="77777777" w:rsidR="00EF58F9" w:rsidRDefault="00EF58F9" w:rsidP="00FC1F7F">
      <w:pPr>
        <w:rPr>
          <w:b/>
          <w:lang w:val="en-GB"/>
        </w:rPr>
      </w:pPr>
    </w:p>
    <w:p w14:paraId="2515D5B5" w14:textId="77777777" w:rsidR="00EF58F9" w:rsidRDefault="00EF58F9" w:rsidP="00FC1F7F">
      <w:pPr>
        <w:rPr>
          <w:b/>
          <w:lang w:val="en-GB"/>
        </w:rPr>
      </w:pPr>
    </w:p>
    <w:p w14:paraId="51B43713" w14:textId="77777777" w:rsidR="00EF58F9" w:rsidRDefault="00EF58F9" w:rsidP="00FC1F7F">
      <w:pPr>
        <w:rPr>
          <w:b/>
          <w:lang w:val="en-GB"/>
        </w:rPr>
      </w:pPr>
    </w:p>
    <w:p w14:paraId="09B1C832" w14:textId="77777777" w:rsidR="00EF58F9" w:rsidDel="002918FD" w:rsidRDefault="00EF58F9" w:rsidP="00FC1F7F">
      <w:pPr>
        <w:rPr>
          <w:del w:id="71" w:author="Huizer, M.H. (Martijn)" w:date="2017-01-03T15:56:00Z"/>
          <w:b/>
          <w:lang w:val="en-GB"/>
        </w:rPr>
      </w:pPr>
    </w:p>
    <w:p w14:paraId="0459D60C" w14:textId="1E745939" w:rsidR="00EF58F9" w:rsidDel="002918FD" w:rsidRDefault="00EF58F9" w:rsidP="00FC1F7F">
      <w:pPr>
        <w:rPr>
          <w:del w:id="72" w:author="Huizer, M.H. (Martijn)" w:date="2017-01-03T15:56:00Z"/>
          <w:b/>
          <w:lang w:val="en-GB"/>
        </w:rPr>
      </w:pPr>
    </w:p>
    <w:p w14:paraId="05754076" w14:textId="708FA7DC" w:rsidR="00EF58F9" w:rsidDel="002918FD" w:rsidRDefault="00EF58F9" w:rsidP="00FC1F7F">
      <w:pPr>
        <w:rPr>
          <w:del w:id="73" w:author="Huizer, M.H. (Martijn)" w:date="2017-01-03T15:56:00Z"/>
          <w:b/>
          <w:lang w:val="en-GB"/>
        </w:rPr>
      </w:pPr>
    </w:p>
    <w:p w14:paraId="7E36A7E2" w14:textId="5227A00D" w:rsidR="00EF58F9" w:rsidDel="002918FD" w:rsidRDefault="00EF58F9" w:rsidP="00FC1F7F">
      <w:pPr>
        <w:rPr>
          <w:del w:id="74" w:author="Huizer, M.H. (Martijn)" w:date="2017-01-03T15:56:00Z"/>
          <w:b/>
          <w:lang w:val="en-GB"/>
        </w:rPr>
      </w:pPr>
    </w:p>
    <w:p w14:paraId="11D39213" w14:textId="77777777" w:rsidR="00EF58F9" w:rsidRDefault="00EF58F9" w:rsidP="00FC1F7F">
      <w:pPr>
        <w:rPr>
          <w:b/>
          <w:lang w:val="en-GB"/>
        </w:rPr>
      </w:pPr>
    </w:p>
    <w:p w14:paraId="7C9797E0" w14:textId="77777777" w:rsidR="00A42BF7" w:rsidRDefault="00EF58F9" w:rsidP="00FC1F7F">
      <w:pPr>
        <w:rPr>
          <w:b/>
          <w:lang w:val="en-GB"/>
        </w:rPr>
      </w:pPr>
      <w:r>
        <w:rPr>
          <w:b/>
          <w:lang w:val="en-GB"/>
        </w:rPr>
        <w:lastRenderedPageBreak/>
        <w:t xml:space="preserve">(3) </w:t>
      </w:r>
      <w:r w:rsidR="00F57FF2">
        <w:rPr>
          <w:b/>
          <w:lang w:val="en-GB"/>
        </w:rPr>
        <w:t>Part 2</w:t>
      </w:r>
      <w:r w:rsidR="00F57FF2" w:rsidRPr="00F57FF2">
        <w:rPr>
          <w:b/>
          <w:lang w:val="en-GB"/>
        </w:rPr>
        <w:t xml:space="preserve"> - Companies we work with</w:t>
      </w:r>
    </w:p>
    <w:p w14:paraId="5EAA5652" w14:textId="77777777" w:rsidR="00F57FF2" w:rsidRDefault="00F57FF2" w:rsidP="00F57FF2">
      <w:pPr>
        <w:pStyle w:val="ListParagraph"/>
        <w:numPr>
          <w:ilvl w:val="0"/>
          <w:numId w:val="11"/>
        </w:numPr>
        <w:rPr>
          <w:lang w:val="en-GB"/>
        </w:rPr>
      </w:pPr>
      <w:r>
        <w:rPr>
          <w:lang w:val="en-GB"/>
        </w:rPr>
        <w:t>Somewhere on the page add the slogan “</w:t>
      </w:r>
      <w:r w:rsidRPr="00FC1F7F">
        <w:rPr>
          <w:lang w:val="en-GB"/>
        </w:rPr>
        <w:t>Let’s work together</w:t>
      </w:r>
      <w:r>
        <w:rPr>
          <w:lang w:val="en-GB"/>
        </w:rPr>
        <w:t>!”</w:t>
      </w:r>
    </w:p>
    <w:p w14:paraId="47BE81FF" w14:textId="77777777" w:rsidR="00F57FF2" w:rsidRPr="00A42BF7" w:rsidRDefault="00F57FF2" w:rsidP="00F57FF2">
      <w:pPr>
        <w:pStyle w:val="ListParagraph"/>
        <w:numPr>
          <w:ilvl w:val="0"/>
          <w:numId w:val="11"/>
        </w:numPr>
        <w:rPr>
          <w:lang w:val="en-GB"/>
        </w:rPr>
      </w:pPr>
      <w:r>
        <w:rPr>
          <w:lang w:val="en-GB"/>
        </w:rPr>
        <w:t xml:space="preserve">Add introduction text: </w:t>
      </w:r>
      <w:r w:rsidRPr="00A42BF7">
        <w:rPr>
          <w:lang w:val="en-GB"/>
        </w:rPr>
        <w:t>Wondering how to transform your product from a commodity into an experience? Not sure how to leverage the power of social media and connect with your target demographic? Need help aligning your branding with your company values? Whether you are a tourism board, travel c</w:t>
      </w:r>
      <w:r>
        <w:rPr>
          <w:lang w:val="en-GB"/>
        </w:rPr>
        <w:t xml:space="preserve">ompany, property, or product, we </w:t>
      </w:r>
      <w:r w:rsidRPr="00A42BF7">
        <w:rPr>
          <w:lang w:val="en-GB"/>
        </w:rPr>
        <w:t>can help.</w:t>
      </w:r>
      <w:r>
        <w:rPr>
          <w:lang w:val="en-GB"/>
        </w:rPr>
        <w:t xml:space="preserve"> </w:t>
      </w:r>
      <w:r w:rsidRPr="00A42BF7">
        <w:rPr>
          <w:lang w:val="en-GB"/>
        </w:rPr>
        <w:t xml:space="preserve">We work with more than 100 </w:t>
      </w:r>
      <w:r>
        <w:rPr>
          <w:lang w:val="en-GB"/>
        </w:rPr>
        <w:t xml:space="preserve">travel- and brand </w:t>
      </w:r>
      <w:r w:rsidRPr="00A42BF7">
        <w:rPr>
          <w:lang w:val="en-GB"/>
        </w:rPr>
        <w:t>partners</w:t>
      </w:r>
    </w:p>
    <w:p w14:paraId="728DF74A" w14:textId="77777777" w:rsidR="00F57FF2" w:rsidRPr="00A42BF7" w:rsidRDefault="00F57FF2" w:rsidP="00F57FF2">
      <w:pPr>
        <w:pStyle w:val="ListParagraph"/>
        <w:rPr>
          <w:lang w:val="en-GB"/>
        </w:rPr>
      </w:pPr>
    </w:p>
    <w:p w14:paraId="4B54C20D" w14:textId="77777777" w:rsidR="00F57FF2" w:rsidRPr="008B0B95" w:rsidRDefault="00F57FF2" w:rsidP="00F57FF2">
      <w:pPr>
        <w:pStyle w:val="ListParagraph"/>
        <w:numPr>
          <w:ilvl w:val="0"/>
          <w:numId w:val="10"/>
        </w:numPr>
        <w:rPr>
          <w:b/>
          <w:lang w:val="en-GB"/>
        </w:rPr>
      </w:pPr>
      <w:r>
        <w:rPr>
          <w:b/>
          <w:lang w:val="en-GB"/>
        </w:rPr>
        <w:t>Travel partners</w:t>
      </w:r>
    </w:p>
    <w:p w14:paraId="0DA5436B" w14:textId="77777777" w:rsidR="00F57FF2" w:rsidRDefault="00F57FF2" w:rsidP="00F57FF2">
      <w:pPr>
        <w:ind w:left="708"/>
        <w:rPr>
          <w:b/>
          <w:lang w:val="en-GB"/>
        </w:rPr>
      </w:pPr>
      <w:r>
        <w:rPr>
          <w:lang w:val="en-GB"/>
        </w:rPr>
        <w:t xml:space="preserve">Add text: </w:t>
      </w:r>
      <w:r w:rsidRPr="008B0B95">
        <w:rPr>
          <w:lang w:val="en-GB"/>
        </w:rPr>
        <w:t>We have worked with some of the world’s top travel companies &amp; destinations to help them achieve their goals. They leverage our authority and expertise in social media promotion, cross-marketing campaigns and unique content creation to showcase their offerings</w:t>
      </w:r>
      <w:r w:rsidRPr="008B0B95">
        <w:rPr>
          <w:b/>
          <w:lang w:val="en-GB"/>
        </w:rPr>
        <w:t>.</w:t>
      </w:r>
    </w:p>
    <w:p w14:paraId="1818196B" w14:textId="77777777" w:rsidR="00F57FF2" w:rsidRDefault="00F57FF2" w:rsidP="00F57FF2">
      <w:pPr>
        <w:ind w:left="708"/>
        <w:rPr>
          <w:lang w:val="en-GB"/>
        </w:rPr>
      </w:pPr>
      <w:r>
        <w:rPr>
          <w:lang w:val="en-GB"/>
        </w:rPr>
        <w:t xml:space="preserve">Add </w:t>
      </w:r>
      <w:r w:rsidRPr="00FC1F7F">
        <w:rPr>
          <w:lang w:val="en-GB"/>
        </w:rPr>
        <w:t xml:space="preserve">Icons of </w:t>
      </w:r>
      <w:r>
        <w:rPr>
          <w:lang w:val="en-GB"/>
        </w:rPr>
        <w:t xml:space="preserve">travel </w:t>
      </w:r>
      <w:r w:rsidRPr="00FC1F7F">
        <w:rPr>
          <w:lang w:val="en-GB"/>
        </w:rPr>
        <w:t>companies we work with</w:t>
      </w:r>
      <w:r>
        <w:rPr>
          <w:lang w:val="en-GB"/>
        </w:rPr>
        <w:t xml:space="preserve"> KLM / </w:t>
      </w:r>
      <w:proofErr w:type="spellStart"/>
      <w:r>
        <w:rPr>
          <w:lang w:val="en-GB"/>
        </w:rPr>
        <w:t>Riksja</w:t>
      </w:r>
      <w:proofErr w:type="spellEnd"/>
      <w:r>
        <w:rPr>
          <w:lang w:val="en-GB"/>
        </w:rPr>
        <w:t xml:space="preserve"> / </w:t>
      </w:r>
      <w:r w:rsidR="004F03AA">
        <w:rPr>
          <w:lang w:val="en-GB"/>
        </w:rPr>
        <w:t>Aruba</w:t>
      </w:r>
      <w:r>
        <w:rPr>
          <w:lang w:val="en-GB"/>
        </w:rPr>
        <w:t xml:space="preserve"> / </w:t>
      </w:r>
      <w:proofErr w:type="spellStart"/>
      <w:r>
        <w:rPr>
          <w:lang w:val="en-GB"/>
        </w:rPr>
        <w:t>Skyscanner</w:t>
      </w:r>
      <w:proofErr w:type="spellEnd"/>
      <w:r>
        <w:rPr>
          <w:lang w:val="en-GB"/>
        </w:rPr>
        <w:t xml:space="preserve"> / </w:t>
      </w:r>
      <w:r w:rsidR="004F03AA">
        <w:rPr>
          <w:lang w:val="en-GB"/>
        </w:rPr>
        <w:t xml:space="preserve">Fox </w:t>
      </w:r>
      <w:proofErr w:type="spellStart"/>
      <w:r w:rsidR="004F03AA">
        <w:rPr>
          <w:lang w:val="en-GB"/>
        </w:rPr>
        <w:t>reizen</w:t>
      </w:r>
      <w:proofErr w:type="spellEnd"/>
      <w:r>
        <w:rPr>
          <w:lang w:val="en-GB"/>
        </w:rPr>
        <w:t xml:space="preserve"> </w:t>
      </w:r>
      <w:r w:rsidR="004F03AA">
        <w:rPr>
          <w:lang w:val="en-GB"/>
        </w:rPr>
        <w:t>Singapore airlines</w:t>
      </w:r>
    </w:p>
    <w:p w14:paraId="6F93E487" w14:textId="77777777" w:rsidR="00D11B70" w:rsidRDefault="00D11B70" w:rsidP="00F57FF2">
      <w:pPr>
        <w:ind w:left="708"/>
        <w:rPr>
          <w:lang w:val="en-GB"/>
        </w:rPr>
      </w:pPr>
      <w:r>
        <w:rPr>
          <w:lang w:val="en-GB"/>
        </w:rPr>
        <w:t>Example:</w:t>
      </w:r>
      <w:r w:rsidR="004F03AA">
        <w:rPr>
          <w:lang w:val="en-GB"/>
        </w:rPr>
        <w:t xml:space="preserve"> </w:t>
      </w:r>
    </w:p>
    <w:p w14:paraId="17B2F3E6" w14:textId="77777777" w:rsidR="00D11B70" w:rsidRPr="00D11B70" w:rsidRDefault="00D11B70" w:rsidP="00D11B70">
      <w:pPr>
        <w:ind w:left="708"/>
        <w:rPr>
          <w:lang w:val="en-GB"/>
        </w:rPr>
      </w:pPr>
      <w:r>
        <w:rPr>
          <w:noProof/>
          <w:lang w:eastAsia="nl-NL"/>
        </w:rPr>
        <w:drawing>
          <wp:inline distT="0" distB="0" distL="0" distR="0" wp14:anchorId="56D6ACDA" wp14:editId="04B20815">
            <wp:extent cx="5753100" cy="121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219200"/>
                    </a:xfrm>
                    <a:prstGeom prst="rect">
                      <a:avLst/>
                    </a:prstGeom>
                    <a:noFill/>
                    <a:ln>
                      <a:noFill/>
                    </a:ln>
                  </pic:spPr>
                </pic:pic>
              </a:graphicData>
            </a:graphic>
          </wp:inline>
        </w:drawing>
      </w:r>
    </w:p>
    <w:p w14:paraId="474384EA" w14:textId="77777777" w:rsidR="00F57FF2" w:rsidRDefault="00F57FF2" w:rsidP="00F57FF2">
      <w:pPr>
        <w:pStyle w:val="ListParagraph"/>
        <w:numPr>
          <w:ilvl w:val="0"/>
          <w:numId w:val="10"/>
        </w:numPr>
        <w:rPr>
          <w:b/>
          <w:lang w:val="en-GB"/>
        </w:rPr>
      </w:pPr>
      <w:r>
        <w:rPr>
          <w:b/>
          <w:lang w:val="en-GB"/>
        </w:rPr>
        <w:t>Brand partners</w:t>
      </w:r>
    </w:p>
    <w:p w14:paraId="044ECDFE" w14:textId="77777777" w:rsidR="00F57FF2" w:rsidRDefault="00F57FF2" w:rsidP="00F57FF2">
      <w:pPr>
        <w:ind w:left="708"/>
        <w:rPr>
          <w:lang w:val="en-GB"/>
        </w:rPr>
      </w:pPr>
      <w:r>
        <w:rPr>
          <w:lang w:val="en-GB"/>
        </w:rPr>
        <w:t xml:space="preserve">Add text: </w:t>
      </w:r>
      <w:proofErr w:type="spellStart"/>
      <w:r>
        <w:rPr>
          <w:lang w:val="en-GB"/>
        </w:rPr>
        <w:t>Reishonger</w:t>
      </w:r>
      <w:proofErr w:type="spellEnd"/>
      <w:r w:rsidRPr="00A42BF7">
        <w:rPr>
          <w:lang w:val="en-GB"/>
        </w:rPr>
        <w:t xml:space="preserve"> reaches a niche audience of travellers passionate about unique experiences and amazing products. </w:t>
      </w:r>
      <w:r>
        <w:rPr>
          <w:lang w:val="en-GB"/>
        </w:rPr>
        <w:t>We have</w:t>
      </w:r>
      <w:r w:rsidRPr="00A42BF7">
        <w:rPr>
          <w:lang w:val="en-GB"/>
        </w:rPr>
        <w:t xml:space="preserve"> helped countless brands, from fashion labels to major technology corporations, bring their products </w:t>
      </w:r>
      <w:r>
        <w:rPr>
          <w:lang w:val="en-GB"/>
        </w:rPr>
        <w:t xml:space="preserve">to The Netherlands </w:t>
      </w:r>
      <w:r w:rsidRPr="00A42BF7">
        <w:rPr>
          <w:lang w:val="en-GB"/>
        </w:rPr>
        <w:t>and reach their target consumers.</w:t>
      </w:r>
    </w:p>
    <w:p w14:paraId="5E41399A" w14:textId="77777777" w:rsidR="00F57FF2" w:rsidRDefault="00F57FF2" w:rsidP="00F57FF2">
      <w:pPr>
        <w:ind w:left="708"/>
        <w:rPr>
          <w:lang w:val="en-GB"/>
        </w:rPr>
      </w:pPr>
      <w:r>
        <w:rPr>
          <w:lang w:val="en-GB"/>
        </w:rPr>
        <w:t xml:space="preserve">Add </w:t>
      </w:r>
      <w:r w:rsidRPr="00FC1F7F">
        <w:rPr>
          <w:lang w:val="en-GB"/>
        </w:rPr>
        <w:t xml:space="preserve">Icons of </w:t>
      </w:r>
      <w:r>
        <w:rPr>
          <w:lang w:val="en-GB"/>
        </w:rPr>
        <w:t>brand partners</w:t>
      </w:r>
      <w:r w:rsidRPr="00FC1F7F">
        <w:rPr>
          <w:lang w:val="en-GB"/>
        </w:rPr>
        <w:t xml:space="preserve"> we work with</w:t>
      </w:r>
      <w:r>
        <w:rPr>
          <w:lang w:val="en-GB"/>
        </w:rPr>
        <w:t xml:space="preserve">: Nikon, Tom </w:t>
      </w:r>
      <w:proofErr w:type="spellStart"/>
      <w:r>
        <w:rPr>
          <w:lang w:val="en-GB"/>
        </w:rPr>
        <w:t>Tom</w:t>
      </w:r>
      <w:proofErr w:type="spellEnd"/>
      <w:r>
        <w:rPr>
          <w:lang w:val="en-GB"/>
        </w:rPr>
        <w:t xml:space="preserve"> / The North Face / Go Pro / Osprey</w:t>
      </w:r>
    </w:p>
    <w:p w14:paraId="074BA8DB" w14:textId="77777777" w:rsidR="00D11B70" w:rsidRDefault="00D11B70" w:rsidP="00D11B70">
      <w:pPr>
        <w:ind w:left="708"/>
        <w:rPr>
          <w:lang w:val="en-GB"/>
        </w:rPr>
      </w:pPr>
      <w:r>
        <w:rPr>
          <w:lang w:val="en-GB"/>
        </w:rPr>
        <w:t>Example:</w:t>
      </w:r>
    </w:p>
    <w:p w14:paraId="7C99A036" w14:textId="77777777" w:rsidR="00A42BF7" w:rsidRPr="004F03AA" w:rsidRDefault="00D11B70" w:rsidP="004F03AA">
      <w:pPr>
        <w:ind w:left="708"/>
        <w:rPr>
          <w:lang w:val="en-GB"/>
        </w:rPr>
      </w:pPr>
      <w:r>
        <w:rPr>
          <w:noProof/>
          <w:lang w:eastAsia="nl-NL"/>
        </w:rPr>
        <w:drawing>
          <wp:inline distT="0" distB="0" distL="0" distR="0" wp14:anchorId="3CECBBC9" wp14:editId="60ECE3A9">
            <wp:extent cx="5753100" cy="1200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1200150"/>
                    </a:xfrm>
                    <a:prstGeom prst="rect">
                      <a:avLst/>
                    </a:prstGeom>
                    <a:noFill/>
                    <a:ln>
                      <a:noFill/>
                    </a:ln>
                  </pic:spPr>
                </pic:pic>
              </a:graphicData>
            </a:graphic>
          </wp:inline>
        </w:drawing>
      </w:r>
    </w:p>
    <w:p w14:paraId="2CA442D6" w14:textId="77777777" w:rsidR="004F03AA" w:rsidRDefault="004F03AA" w:rsidP="00FC1F7F">
      <w:pPr>
        <w:rPr>
          <w:b/>
          <w:lang w:val="en-GB"/>
        </w:rPr>
      </w:pPr>
      <w:r>
        <w:rPr>
          <w:b/>
          <w:lang w:val="en-GB"/>
        </w:rPr>
        <w:t>I added examples of the correct logos:</w:t>
      </w:r>
    </w:p>
    <w:p w14:paraId="34A4D21A" w14:textId="77777777" w:rsidR="004F03AA" w:rsidRDefault="004F03AA" w:rsidP="004F03AA">
      <w:pPr>
        <w:pStyle w:val="ListParagraph"/>
        <w:numPr>
          <w:ilvl w:val="0"/>
          <w:numId w:val="13"/>
        </w:numPr>
        <w:rPr>
          <w:b/>
          <w:color w:val="FF0000"/>
          <w:lang w:val="en-GB"/>
        </w:rPr>
      </w:pPr>
      <w:r w:rsidRPr="004F03AA">
        <w:rPr>
          <w:color w:val="FF0000"/>
          <w:lang w:val="en-GB"/>
        </w:rPr>
        <w:t xml:space="preserve">(4a) </w:t>
      </w:r>
      <w:r w:rsidRPr="004F03AA">
        <w:rPr>
          <w:b/>
          <w:color w:val="FF0000"/>
          <w:lang w:val="en-GB"/>
        </w:rPr>
        <w:t>logos of Travel partners</w:t>
      </w:r>
    </w:p>
    <w:p w14:paraId="321CF86D" w14:textId="77777777" w:rsidR="00EF58F9" w:rsidRPr="004F03AA" w:rsidRDefault="004F03AA" w:rsidP="00FC1F7F">
      <w:pPr>
        <w:pStyle w:val="ListParagraph"/>
        <w:numPr>
          <w:ilvl w:val="0"/>
          <w:numId w:val="13"/>
        </w:numPr>
        <w:rPr>
          <w:b/>
          <w:color w:val="FF0000"/>
          <w:lang w:val="en-GB"/>
        </w:rPr>
      </w:pPr>
      <w:r>
        <w:rPr>
          <w:color w:val="FF0000"/>
          <w:lang w:val="en-GB"/>
        </w:rPr>
        <w:t>(4b</w:t>
      </w:r>
      <w:r w:rsidRPr="004F03AA">
        <w:rPr>
          <w:color w:val="FF0000"/>
          <w:lang w:val="en-GB"/>
        </w:rPr>
        <w:t xml:space="preserve">) </w:t>
      </w:r>
      <w:r w:rsidRPr="004F03AA">
        <w:rPr>
          <w:b/>
          <w:color w:val="FF0000"/>
          <w:lang w:val="en-GB"/>
        </w:rPr>
        <w:t>logos of Brand partners</w:t>
      </w:r>
    </w:p>
    <w:p w14:paraId="1C73444B" w14:textId="77777777" w:rsidR="0085144A" w:rsidRDefault="00FC1F7F" w:rsidP="0085144A">
      <w:pPr>
        <w:rPr>
          <w:b/>
          <w:lang w:val="en-GB"/>
        </w:rPr>
      </w:pPr>
      <w:r w:rsidRPr="00FC1F7F">
        <w:rPr>
          <w:b/>
          <w:lang w:val="en-GB"/>
        </w:rPr>
        <w:lastRenderedPageBreak/>
        <w:t>(4)</w:t>
      </w:r>
      <w:commentRangeStart w:id="75"/>
      <w:r w:rsidRPr="00FC1F7F">
        <w:rPr>
          <w:b/>
          <w:lang w:val="en-GB"/>
        </w:rPr>
        <w:t xml:space="preserve"> Advertising</w:t>
      </w:r>
      <w:commentRangeEnd w:id="75"/>
      <w:r w:rsidR="0038767E">
        <w:rPr>
          <w:rStyle w:val="CommentReference"/>
        </w:rPr>
        <w:commentReference w:id="75"/>
      </w:r>
    </w:p>
    <w:p w14:paraId="0D0FAACB" w14:textId="77777777" w:rsidR="005F6DAA" w:rsidRPr="005F6DAA" w:rsidRDefault="005F6DAA" w:rsidP="005F6DAA">
      <w:pPr>
        <w:rPr>
          <w:lang w:val="en-GB"/>
        </w:rPr>
      </w:pPr>
      <w:proofErr w:type="spellStart"/>
      <w:r>
        <w:rPr>
          <w:lang w:val="en-GB"/>
        </w:rPr>
        <w:t>Reishonger</w:t>
      </w:r>
      <w:proofErr w:type="spellEnd"/>
      <w:r w:rsidRPr="005F6DAA">
        <w:rPr>
          <w:lang w:val="en-GB"/>
        </w:rPr>
        <w:t xml:space="preserve"> has a large online interactive community through its readers and social networks that provides a perfect venue to showcase your brand or destination to a highly engaged online audience of travel enthusiasts.</w:t>
      </w:r>
    </w:p>
    <w:p w14:paraId="2D17F468" w14:textId="77777777" w:rsidR="005F6DAA" w:rsidRPr="005F6DAA" w:rsidRDefault="005F6DAA" w:rsidP="005F6DAA">
      <w:pPr>
        <w:rPr>
          <w:lang w:val="en-GB"/>
        </w:rPr>
      </w:pPr>
      <w:r w:rsidRPr="005F6DAA">
        <w:rPr>
          <w:lang w:val="en-GB"/>
        </w:rPr>
        <w:t xml:space="preserve"> Check out some of the things we can do for you.</w:t>
      </w:r>
    </w:p>
    <w:p w14:paraId="0B07F846" w14:textId="77777777" w:rsidR="0070202A" w:rsidRPr="009F733C" w:rsidRDefault="009A03D1" w:rsidP="009F733C">
      <w:pPr>
        <w:pStyle w:val="ListParagraph"/>
        <w:numPr>
          <w:ilvl w:val="0"/>
          <w:numId w:val="9"/>
        </w:numPr>
        <w:rPr>
          <w:lang w:val="en-GB"/>
        </w:rPr>
      </w:pPr>
      <w:r>
        <w:rPr>
          <w:lang w:val="en-GB"/>
        </w:rPr>
        <w:t>Sponsorship Opportunities</w:t>
      </w:r>
    </w:p>
    <w:p w14:paraId="4BCC5BA3" w14:textId="77777777" w:rsidR="009A03D1" w:rsidRDefault="009A03D1" w:rsidP="009A03D1">
      <w:pPr>
        <w:pStyle w:val="ListParagraph"/>
        <w:numPr>
          <w:ilvl w:val="1"/>
          <w:numId w:val="9"/>
        </w:numPr>
        <w:rPr>
          <w:lang w:val="en-GB"/>
        </w:rPr>
      </w:pPr>
      <w:r w:rsidRPr="009F733C">
        <w:rPr>
          <w:lang w:val="en-GB"/>
        </w:rPr>
        <w:t>Travel Writing</w:t>
      </w:r>
    </w:p>
    <w:p w14:paraId="79E45D9E" w14:textId="77777777" w:rsidR="008C493A" w:rsidRPr="004A4215" w:rsidRDefault="008C493A" w:rsidP="004A4215">
      <w:pPr>
        <w:pStyle w:val="ListParagraph"/>
        <w:ind w:left="1440"/>
        <w:rPr>
          <w:lang w:val="en-GB"/>
        </w:rPr>
      </w:pPr>
      <w:r>
        <w:rPr>
          <w:lang w:val="en-GB"/>
        </w:rPr>
        <w:t xml:space="preserve">Yes please! </w:t>
      </w:r>
      <w:r w:rsidR="008B0B95" w:rsidRPr="008B0B95">
        <w:rPr>
          <w:lang w:val="en-GB"/>
        </w:rPr>
        <w:t xml:space="preserve">Digital Storytelling </w:t>
      </w:r>
      <w:r>
        <w:rPr>
          <w:lang w:val="en-GB"/>
        </w:rPr>
        <w:t xml:space="preserve">our core business. </w:t>
      </w:r>
      <w:r w:rsidR="008B0B95">
        <w:rPr>
          <w:lang w:val="en-GB"/>
        </w:rPr>
        <w:t>A</w:t>
      </w:r>
      <w:r>
        <w:rPr>
          <w:lang w:val="en-GB"/>
        </w:rPr>
        <w:t>bout independent &amp; off the beaten p</w:t>
      </w:r>
      <w:r w:rsidRPr="009C7C1C">
        <w:rPr>
          <w:lang w:val="en-GB"/>
        </w:rPr>
        <w:t>ath travel</w:t>
      </w:r>
      <w:r>
        <w:rPr>
          <w:lang w:val="en-GB"/>
        </w:rPr>
        <w:t xml:space="preserve">. About </w:t>
      </w:r>
      <w:r w:rsidRPr="008C493A">
        <w:rPr>
          <w:lang w:val="en-GB"/>
        </w:rPr>
        <w:t>exciting cities, with their buzzing street life, wild nightlif</w:t>
      </w:r>
      <w:r>
        <w:rPr>
          <w:lang w:val="en-GB"/>
        </w:rPr>
        <w:t xml:space="preserve">e </w:t>
      </w:r>
      <w:r w:rsidRPr="008C493A">
        <w:rPr>
          <w:lang w:val="en-GB"/>
        </w:rPr>
        <w:t>and unbeatable attractions</w:t>
      </w:r>
      <w:r>
        <w:rPr>
          <w:lang w:val="en-GB"/>
        </w:rPr>
        <w:t xml:space="preserve">. About </w:t>
      </w:r>
      <w:r w:rsidRPr="008C493A">
        <w:rPr>
          <w:lang w:val="en-GB"/>
        </w:rPr>
        <w:t>otherworldly landscapes and awe-inspiring natural wonders</w:t>
      </w:r>
      <w:r>
        <w:rPr>
          <w:lang w:val="en-GB"/>
        </w:rPr>
        <w:t xml:space="preserve">. </w:t>
      </w:r>
      <w:r w:rsidR="004A4215">
        <w:rPr>
          <w:lang w:val="en-GB"/>
        </w:rPr>
        <w:t>N</w:t>
      </w:r>
      <w:r w:rsidRPr="004A4215">
        <w:rPr>
          <w:lang w:val="en-GB"/>
        </w:rPr>
        <w:t>ear and afar.</w:t>
      </w:r>
    </w:p>
    <w:p w14:paraId="48E87BB2" w14:textId="77777777" w:rsidR="0070202A" w:rsidRDefault="0070202A" w:rsidP="009A03D1">
      <w:pPr>
        <w:pStyle w:val="ListParagraph"/>
        <w:numPr>
          <w:ilvl w:val="1"/>
          <w:numId w:val="9"/>
        </w:numPr>
        <w:rPr>
          <w:lang w:val="en-GB"/>
        </w:rPr>
      </w:pPr>
      <w:r w:rsidRPr="009F733C">
        <w:rPr>
          <w:lang w:val="en-GB"/>
        </w:rPr>
        <w:t xml:space="preserve">Press &amp; </w:t>
      </w:r>
      <w:proofErr w:type="spellStart"/>
      <w:r w:rsidRPr="009F733C">
        <w:rPr>
          <w:lang w:val="en-GB"/>
        </w:rPr>
        <w:t>Fam</w:t>
      </w:r>
      <w:proofErr w:type="spellEnd"/>
      <w:r w:rsidRPr="009F733C">
        <w:rPr>
          <w:lang w:val="en-GB"/>
        </w:rPr>
        <w:t xml:space="preserve"> Trips</w:t>
      </w:r>
    </w:p>
    <w:p w14:paraId="19DE3AE7" w14:textId="0335B803" w:rsidR="008C493A" w:rsidRPr="00DB5438" w:rsidRDefault="00DB5438" w:rsidP="00DB5438">
      <w:pPr>
        <w:pStyle w:val="ListParagraph"/>
        <w:ind w:left="1440"/>
        <w:rPr>
          <w:lang w:val="en-GB"/>
        </w:rPr>
      </w:pPr>
      <w:r w:rsidRPr="00DB5438">
        <w:rPr>
          <w:lang w:val="en-GB"/>
        </w:rPr>
        <w:t>The only thing we love more than experiencing new places is sharing the destinations with our reader</w:t>
      </w:r>
      <w:ins w:id="76" w:author="Jos Ensing" w:date="2016-12-28T20:39:00Z">
        <w:r w:rsidR="00BA0300">
          <w:rPr>
            <w:lang w:val="en-GB"/>
          </w:rPr>
          <w:t>s</w:t>
        </w:r>
      </w:ins>
      <w:r>
        <w:rPr>
          <w:lang w:val="en-GB"/>
        </w:rPr>
        <w:t xml:space="preserve">. </w:t>
      </w:r>
      <w:r w:rsidR="004A4215" w:rsidRPr="00DB5438">
        <w:rPr>
          <w:lang w:val="en-GB"/>
        </w:rPr>
        <w:t xml:space="preserve">Our travel journalists are invited by tourist offices, airline companies, hotel brands and other partners. In 2016 for example our journalists went to Peru, Norway, South Africa, Costa Rica, Thailand and Spitsbergen. </w:t>
      </w:r>
    </w:p>
    <w:p w14:paraId="7D865E38" w14:textId="0055B5DB" w:rsidR="0070202A" w:rsidDel="002918FD" w:rsidRDefault="0070202A" w:rsidP="009A03D1">
      <w:pPr>
        <w:pStyle w:val="ListParagraph"/>
        <w:numPr>
          <w:ilvl w:val="1"/>
          <w:numId w:val="9"/>
        </w:numPr>
        <w:rPr>
          <w:del w:id="77" w:author="Huizer, M.H. (Martijn)" w:date="2017-01-03T15:58:00Z"/>
          <w:lang w:val="en-GB"/>
        </w:rPr>
      </w:pPr>
      <w:del w:id="78" w:author="Huizer, M.H. (Martijn)" w:date="2017-01-03T15:58:00Z">
        <w:r w:rsidRPr="009F733C" w:rsidDel="002918FD">
          <w:rPr>
            <w:lang w:val="en-GB"/>
          </w:rPr>
          <w:delText>Social Media Coverage</w:delText>
        </w:r>
      </w:del>
    </w:p>
    <w:p w14:paraId="26D9944A" w14:textId="03954C97" w:rsidR="00A42BF7" w:rsidDel="002918FD" w:rsidRDefault="00A42BF7" w:rsidP="00A42BF7">
      <w:pPr>
        <w:pStyle w:val="ListParagraph"/>
        <w:ind w:left="1440"/>
        <w:rPr>
          <w:del w:id="79" w:author="Huizer, M.H. (Martijn)" w:date="2017-01-03T15:58:00Z"/>
          <w:lang w:val="en-GB"/>
        </w:rPr>
      </w:pPr>
      <w:del w:id="80" w:author="Huizer, M.H. (Martijn)" w:date="2017-01-03T15:58:00Z">
        <w:r w:rsidRPr="00A42BF7" w:rsidDel="002918FD">
          <w:rPr>
            <w:lang w:val="en-GB"/>
          </w:rPr>
          <w:delText>Reaching your target audience in a d</w:delText>
        </w:r>
        <w:r w:rsidR="00DB5438" w:rsidDel="002918FD">
          <w:rPr>
            <w:lang w:val="en-GB"/>
          </w:rPr>
          <w:delText>igital world can be difficult. We</w:delText>
        </w:r>
        <w:r w:rsidRPr="00A42BF7" w:rsidDel="002918FD">
          <w:rPr>
            <w:lang w:val="en-GB"/>
          </w:rPr>
          <w:delText xml:space="preserve"> offer social media consulting for destinations and brands that want to focus o</w:delText>
        </w:r>
        <w:r w:rsidR="00DB5438" w:rsidDel="002918FD">
          <w:rPr>
            <w:lang w:val="en-GB"/>
          </w:rPr>
          <w:delText>n authenticity and engagement. We</w:delText>
        </w:r>
        <w:r w:rsidRPr="00A42BF7" w:rsidDel="002918FD">
          <w:rPr>
            <w:lang w:val="en-GB"/>
          </w:rPr>
          <w:delText xml:space="preserve"> can help you effectively use online outlets to reach your target </w:delText>
        </w:r>
        <w:r w:rsidR="00DB5438" w:rsidRPr="00A42BF7" w:rsidDel="002918FD">
          <w:rPr>
            <w:lang w:val="en-GB"/>
          </w:rPr>
          <w:delText>customers</w:delText>
        </w:r>
        <w:r w:rsidRPr="00A42BF7" w:rsidDel="002918FD">
          <w:rPr>
            <w:lang w:val="en-GB"/>
          </w:rPr>
          <w:delText>.</w:delText>
        </w:r>
      </w:del>
    </w:p>
    <w:p w14:paraId="041A9DCC" w14:textId="77777777" w:rsidR="0070202A" w:rsidRDefault="009A03D1" w:rsidP="009A03D1">
      <w:pPr>
        <w:pStyle w:val="ListParagraph"/>
        <w:numPr>
          <w:ilvl w:val="1"/>
          <w:numId w:val="9"/>
        </w:numPr>
        <w:rPr>
          <w:lang w:val="en-GB"/>
        </w:rPr>
      </w:pPr>
      <w:r w:rsidRPr="009F733C">
        <w:rPr>
          <w:lang w:val="en-GB"/>
        </w:rPr>
        <w:t>Reviews</w:t>
      </w:r>
      <w:r>
        <w:rPr>
          <w:lang w:val="en-GB"/>
        </w:rPr>
        <w:t xml:space="preserve"> / </w:t>
      </w:r>
      <w:r w:rsidR="0070202A" w:rsidRPr="009A03D1">
        <w:rPr>
          <w:lang w:val="en-GB"/>
        </w:rPr>
        <w:t>Sponsorship</w:t>
      </w:r>
    </w:p>
    <w:p w14:paraId="0C245675" w14:textId="77777777" w:rsidR="009A03D1" w:rsidRPr="009A03D1" w:rsidRDefault="009A03D1" w:rsidP="009A03D1">
      <w:pPr>
        <w:pStyle w:val="ListParagraph"/>
        <w:ind w:left="1440"/>
        <w:rPr>
          <w:lang w:val="en-GB"/>
        </w:rPr>
      </w:pPr>
      <w:r w:rsidRPr="009A03D1">
        <w:rPr>
          <w:lang w:val="en-GB"/>
        </w:rPr>
        <w:t xml:space="preserve">We love reviews! They give us a chance to let our readers know about unique products for the experiential </w:t>
      </w:r>
      <w:proofErr w:type="spellStart"/>
      <w:r w:rsidRPr="009A03D1">
        <w:rPr>
          <w:lang w:val="en-GB"/>
        </w:rPr>
        <w:t>traveler</w:t>
      </w:r>
      <w:proofErr w:type="spellEnd"/>
      <w:r w:rsidRPr="009A03D1">
        <w:rPr>
          <w:lang w:val="en-GB"/>
        </w:rPr>
        <w:t>. We’d love to write an honest review for your app, product, hotel or anything else you can think of!</w:t>
      </w:r>
    </w:p>
    <w:p w14:paraId="69157495" w14:textId="77777777" w:rsidR="0070202A" w:rsidRDefault="009A03D1" w:rsidP="009A03D1">
      <w:pPr>
        <w:pStyle w:val="ListParagraph"/>
        <w:numPr>
          <w:ilvl w:val="1"/>
          <w:numId w:val="9"/>
        </w:numPr>
        <w:rPr>
          <w:lang w:val="en-GB"/>
        </w:rPr>
      </w:pPr>
      <w:proofErr w:type="spellStart"/>
      <w:r>
        <w:rPr>
          <w:lang w:val="en-GB"/>
        </w:rPr>
        <w:t>Traveldirectory</w:t>
      </w:r>
      <w:proofErr w:type="spellEnd"/>
      <w:r>
        <w:rPr>
          <w:lang w:val="en-GB"/>
        </w:rPr>
        <w:t xml:space="preserve"> </w:t>
      </w:r>
    </w:p>
    <w:p w14:paraId="77266D2A" w14:textId="77777777" w:rsidR="009A03D1" w:rsidRPr="009A03D1" w:rsidRDefault="009A03D1" w:rsidP="00DB5438">
      <w:pPr>
        <w:pStyle w:val="ListParagraph"/>
        <w:ind w:left="1440"/>
        <w:rPr>
          <w:lang w:val="en-GB"/>
        </w:rPr>
      </w:pPr>
      <w:r w:rsidRPr="009A03D1">
        <w:rPr>
          <w:lang w:val="en-GB"/>
        </w:rPr>
        <w:t>Are you the owner of a small romantic B&amp;B in Italy? Or of that cool rafting company in Bali? Or do you have an excellent r</w:t>
      </w:r>
      <w:r>
        <w:rPr>
          <w:lang w:val="en-GB"/>
        </w:rPr>
        <w:t xml:space="preserve">estaurant on Aruba? We invented our unique </w:t>
      </w:r>
      <w:proofErr w:type="spellStart"/>
      <w:r>
        <w:rPr>
          <w:lang w:val="en-GB"/>
        </w:rPr>
        <w:t>t</w:t>
      </w:r>
      <w:r w:rsidRPr="009A03D1">
        <w:rPr>
          <w:lang w:val="en-GB"/>
        </w:rPr>
        <w:t>raveldirectory</w:t>
      </w:r>
      <w:proofErr w:type="spellEnd"/>
      <w:r w:rsidRPr="009A03D1">
        <w:rPr>
          <w:lang w:val="en-GB"/>
        </w:rPr>
        <w:t xml:space="preserve"> </w:t>
      </w:r>
      <w:r>
        <w:rPr>
          <w:lang w:val="en-GB"/>
        </w:rPr>
        <w:t xml:space="preserve">for </w:t>
      </w:r>
      <w:r w:rsidRPr="009A03D1">
        <w:rPr>
          <w:lang w:val="en-GB"/>
        </w:rPr>
        <w:t>local companies</w:t>
      </w:r>
      <w:r>
        <w:rPr>
          <w:lang w:val="en-GB"/>
        </w:rPr>
        <w:t>, w</w:t>
      </w:r>
      <w:r w:rsidR="008C493A">
        <w:rPr>
          <w:lang w:val="en-GB"/>
        </w:rPr>
        <w:t>h</w:t>
      </w:r>
      <w:r>
        <w:rPr>
          <w:lang w:val="en-GB"/>
        </w:rPr>
        <w:t>ere we</w:t>
      </w:r>
      <w:r w:rsidR="008C493A">
        <w:rPr>
          <w:lang w:val="en-GB"/>
        </w:rPr>
        <w:t xml:space="preserve"> match accommodations, </w:t>
      </w:r>
      <w:r w:rsidR="008C493A" w:rsidRPr="008C493A">
        <w:rPr>
          <w:lang w:val="en-GB"/>
        </w:rPr>
        <w:t>attractions, tours</w:t>
      </w:r>
      <w:r w:rsidR="008C493A">
        <w:rPr>
          <w:lang w:val="en-GB"/>
        </w:rPr>
        <w:t xml:space="preserve">, </w:t>
      </w:r>
      <w:proofErr w:type="spellStart"/>
      <w:r w:rsidR="008C493A">
        <w:rPr>
          <w:lang w:val="en-GB"/>
        </w:rPr>
        <w:t>travelcompanies</w:t>
      </w:r>
      <w:proofErr w:type="spellEnd"/>
      <w:r w:rsidR="008C493A" w:rsidRPr="008C493A">
        <w:rPr>
          <w:lang w:val="en-GB"/>
        </w:rPr>
        <w:t xml:space="preserve"> and restaurants</w:t>
      </w:r>
      <w:r w:rsidR="008C493A">
        <w:rPr>
          <w:lang w:val="en-GB"/>
        </w:rPr>
        <w:t xml:space="preserve"> to a specific destination. </w:t>
      </w:r>
    </w:p>
    <w:p w14:paraId="1836D9D3" w14:textId="77777777" w:rsidR="0070202A" w:rsidRDefault="0070202A" w:rsidP="009A03D1">
      <w:pPr>
        <w:pStyle w:val="ListParagraph"/>
        <w:numPr>
          <w:ilvl w:val="1"/>
          <w:numId w:val="9"/>
        </w:numPr>
        <w:rPr>
          <w:lang w:val="en-GB"/>
        </w:rPr>
      </w:pPr>
      <w:r w:rsidRPr="009F733C">
        <w:rPr>
          <w:lang w:val="en-GB"/>
        </w:rPr>
        <w:t>Advertising</w:t>
      </w:r>
    </w:p>
    <w:p w14:paraId="0B4F26FB" w14:textId="77777777" w:rsidR="00DB5438" w:rsidRDefault="00DB5438" w:rsidP="00DB5438">
      <w:pPr>
        <w:pStyle w:val="ListParagraph"/>
        <w:ind w:left="1440"/>
        <w:rPr>
          <w:lang w:val="en-GB"/>
        </w:rPr>
      </w:pPr>
      <w:r>
        <w:rPr>
          <w:lang w:val="en-GB"/>
        </w:rPr>
        <w:t xml:space="preserve">Advertorials, SEO articles, sidebars, banners, social media promotion. We have a lot of interesting </w:t>
      </w:r>
      <w:r w:rsidRPr="00DB5438">
        <w:rPr>
          <w:lang w:val="en-GB"/>
        </w:rPr>
        <w:t>advertising opportunities to help your business market its products and services to a target audience and help you expand your brand awareness.</w:t>
      </w:r>
    </w:p>
    <w:p w14:paraId="76972EEA" w14:textId="11A7F26F" w:rsidR="005F6DAA" w:rsidRPr="005F6DAA" w:rsidRDefault="005F6DAA" w:rsidP="005F6DAA">
      <w:pPr>
        <w:pStyle w:val="ListParagraph"/>
        <w:numPr>
          <w:ilvl w:val="1"/>
          <w:numId w:val="9"/>
        </w:numPr>
        <w:rPr>
          <w:lang w:val="en-GB"/>
        </w:rPr>
      </w:pPr>
      <w:r w:rsidRPr="005F6DAA">
        <w:rPr>
          <w:lang w:val="en-GB"/>
        </w:rPr>
        <w:t>Photography.</w:t>
      </w:r>
    </w:p>
    <w:p w14:paraId="20EFCF01" w14:textId="77777777" w:rsidR="005F6DAA" w:rsidRPr="009F733C" w:rsidRDefault="005F6DAA" w:rsidP="005F6DAA">
      <w:pPr>
        <w:pStyle w:val="ListParagraph"/>
        <w:ind w:left="1440"/>
        <w:rPr>
          <w:lang w:val="en-GB"/>
        </w:rPr>
      </w:pPr>
      <w:r w:rsidRPr="005F6DAA">
        <w:rPr>
          <w:lang w:val="en-GB"/>
        </w:rPr>
        <w:t>It’s no secret that stunning images are one of the best and easiest ways to showcase your brand or destination. We offer a selection of photography services that help enhance your brands website and social networks.</w:t>
      </w:r>
    </w:p>
    <w:p w14:paraId="2AE526EA" w14:textId="77777777" w:rsidR="0070202A" w:rsidRDefault="0070202A" w:rsidP="009A03D1">
      <w:pPr>
        <w:pStyle w:val="ListParagraph"/>
        <w:numPr>
          <w:ilvl w:val="1"/>
          <w:numId w:val="9"/>
        </w:numPr>
        <w:rPr>
          <w:lang w:val="en-GB"/>
        </w:rPr>
      </w:pPr>
      <w:proofErr w:type="spellStart"/>
      <w:r w:rsidRPr="009F733C">
        <w:rPr>
          <w:lang w:val="en-GB"/>
        </w:rPr>
        <w:t>Travelvlogs</w:t>
      </w:r>
      <w:proofErr w:type="spellEnd"/>
    </w:p>
    <w:p w14:paraId="3412B8C6" w14:textId="77777777" w:rsidR="00DB5438" w:rsidRPr="009F733C" w:rsidRDefault="00DB5438" w:rsidP="00DB5438">
      <w:pPr>
        <w:pStyle w:val="ListParagraph"/>
        <w:ind w:left="1440"/>
        <w:rPr>
          <w:lang w:val="en-GB"/>
        </w:rPr>
      </w:pPr>
      <w:r>
        <w:rPr>
          <w:lang w:val="en-GB"/>
        </w:rPr>
        <w:t>P</w:t>
      </w:r>
      <w:r w:rsidRPr="00DB5438">
        <w:rPr>
          <w:lang w:val="en-GB"/>
        </w:rPr>
        <w:t xml:space="preserve">rofessionally produced and edited YouTube videos. Showcase your destination through the eyes of a world </w:t>
      </w:r>
      <w:proofErr w:type="spellStart"/>
      <w:r w:rsidRPr="00DB5438">
        <w:rPr>
          <w:lang w:val="en-GB"/>
        </w:rPr>
        <w:t>traveler</w:t>
      </w:r>
      <w:proofErr w:type="spellEnd"/>
      <w:r w:rsidRPr="00DB5438">
        <w:rPr>
          <w:lang w:val="en-GB"/>
        </w:rPr>
        <w:t>!</w:t>
      </w:r>
    </w:p>
    <w:p w14:paraId="4D474EA2" w14:textId="77777777" w:rsidR="0070202A" w:rsidRDefault="009A03D1" w:rsidP="009A03D1">
      <w:pPr>
        <w:pStyle w:val="ListParagraph"/>
        <w:numPr>
          <w:ilvl w:val="1"/>
          <w:numId w:val="9"/>
        </w:numPr>
        <w:rPr>
          <w:lang w:val="en-GB"/>
        </w:rPr>
      </w:pPr>
      <w:r>
        <w:rPr>
          <w:lang w:val="en-GB"/>
        </w:rPr>
        <w:t>V</w:t>
      </w:r>
      <w:r w:rsidR="0070202A" w:rsidRPr="009F733C">
        <w:rPr>
          <w:lang w:val="en-GB"/>
        </w:rPr>
        <w:t>ideography using drones</w:t>
      </w:r>
    </w:p>
    <w:p w14:paraId="43A07A5D" w14:textId="77777777" w:rsidR="00DB5438" w:rsidRPr="009F733C" w:rsidRDefault="00DB5438" w:rsidP="00DB5438">
      <w:pPr>
        <w:pStyle w:val="ListParagraph"/>
        <w:ind w:left="1440"/>
        <w:rPr>
          <w:lang w:val="en-GB"/>
        </w:rPr>
      </w:pPr>
      <w:r>
        <w:rPr>
          <w:lang w:val="en-GB"/>
        </w:rPr>
        <w:t xml:space="preserve">Our </w:t>
      </w:r>
      <w:r w:rsidRPr="00DB5438">
        <w:rPr>
          <w:lang w:val="en-GB"/>
        </w:rPr>
        <w:t>state of the art drone footages</w:t>
      </w:r>
      <w:r>
        <w:rPr>
          <w:lang w:val="en-GB"/>
        </w:rPr>
        <w:t xml:space="preserve"> will </w:t>
      </w:r>
      <w:r w:rsidRPr="00DB5438">
        <w:rPr>
          <w:lang w:val="en-GB"/>
        </w:rPr>
        <w:t>blow your mind</w:t>
      </w:r>
      <w:r>
        <w:rPr>
          <w:lang w:val="en-GB"/>
        </w:rPr>
        <w:t>.</w:t>
      </w:r>
    </w:p>
    <w:p w14:paraId="7E830FA2" w14:textId="5533F9C0" w:rsidR="003B30D0" w:rsidRDefault="003B30D0" w:rsidP="009A03D1">
      <w:pPr>
        <w:rPr>
          <w:ins w:id="81" w:author="Huizer, M.H. (Martijn)" w:date="2017-01-03T15:56:00Z"/>
          <w:b/>
          <w:lang w:val="en-GB"/>
        </w:rPr>
      </w:pPr>
    </w:p>
    <w:p w14:paraId="10287E1A" w14:textId="566EE793" w:rsidR="002918FD" w:rsidRDefault="00002666" w:rsidP="002918FD">
      <w:pPr>
        <w:pStyle w:val="ListParagraph"/>
        <w:numPr>
          <w:ilvl w:val="0"/>
          <w:numId w:val="9"/>
        </w:numPr>
        <w:rPr>
          <w:ins w:id="82" w:author="Huizer, M.H. (Martijn)" w:date="2017-01-03T16:18:00Z"/>
          <w:lang w:val="en-GB"/>
        </w:rPr>
      </w:pPr>
      <w:ins w:id="83" w:author="Huizer, M.H. (Martijn)" w:date="2017-01-03T16:16:00Z">
        <w:r>
          <w:rPr>
            <w:lang w:val="en-GB"/>
          </w:rPr>
          <w:t xml:space="preserve">And add a </w:t>
        </w:r>
      </w:ins>
      <w:ins w:id="84" w:author="Huizer, M.H. (Martijn)" w:date="2017-01-03T16:17:00Z">
        <w:r>
          <w:rPr>
            <w:lang w:val="en-GB"/>
          </w:rPr>
          <w:t xml:space="preserve">cool / clean </w:t>
        </w:r>
      </w:ins>
      <w:ins w:id="85" w:author="Huizer, M.H. (Martijn)" w:date="2017-01-03T16:16:00Z">
        <w:r>
          <w:rPr>
            <w:lang w:val="en-GB"/>
          </w:rPr>
          <w:t>price table of our advertising prices</w:t>
        </w:r>
      </w:ins>
      <w:ins w:id="86" w:author="Huizer, M.H. (Martijn)" w:date="2017-01-03T16:18:00Z">
        <w:r>
          <w:rPr>
            <w:lang w:val="en-GB"/>
          </w:rPr>
          <w:t xml:space="preserve"> based on this table:</w:t>
        </w:r>
      </w:ins>
    </w:p>
    <w:tbl>
      <w:tblPr>
        <w:tblW w:w="7980" w:type="dxa"/>
        <w:tblCellMar>
          <w:left w:w="70" w:type="dxa"/>
          <w:right w:w="70" w:type="dxa"/>
        </w:tblCellMar>
        <w:tblLook w:val="04A0" w:firstRow="1" w:lastRow="0" w:firstColumn="1" w:lastColumn="0" w:noHBand="0" w:noVBand="1"/>
      </w:tblPr>
      <w:tblGrid>
        <w:gridCol w:w="2560"/>
        <w:gridCol w:w="2840"/>
        <w:gridCol w:w="2580"/>
      </w:tblGrid>
      <w:tr w:rsidR="00002666" w:rsidRPr="00002666" w14:paraId="4180261D" w14:textId="77777777" w:rsidTr="00002666">
        <w:trPr>
          <w:trHeight w:val="300"/>
          <w:ins w:id="87" w:author="Huizer, M.H. (Martijn)" w:date="2017-01-03T16:18:00Z"/>
        </w:trPr>
        <w:tc>
          <w:tcPr>
            <w:tcW w:w="2560" w:type="dxa"/>
            <w:tcBorders>
              <w:top w:val="nil"/>
              <w:left w:val="nil"/>
              <w:bottom w:val="nil"/>
              <w:right w:val="nil"/>
            </w:tcBorders>
            <w:shd w:val="clear" w:color="auto" w:fill="auto"/>
            <w:noWrap/>
            <w:vAlign w:val="bottom"/>
            <w:hideMark/>
          </w:tcPr>
          <w:p w14:paraId="53AA7C71" w14:textId="77777777" w:rsidR="00002666" w:rsidRPr="00002666" w:rsidRDefault="00002666" w:rsidP="00002666">
            <w:pPr>
              <w:spacing w:after="0" w:line="240" w:lineRule="auto"/>
              <w:rPr>
                <w:ins w:id="88" w:author="Huizer, M.H. (Martijn)" w:date="2017-01-03T16:18:00Z"/>
                <w:rFonts w:ascii="Calibri" w:eastAsia="Times New Roman" w:hAnsi="Calibri" w:cs="Times New Roman"/>
                <w:color w:val="000000"/>
                <w:lang w:eastAsia="nl-NL"/>
              </w:rPr>
            </w:pPr>
            <w:proofErr w:type="spellStart"/>
            <w:ins w:id="89" w:author="Huizer, M.H. (Martijn)" w:date="2017-01-03T16:18:00Z">
              <w:r w:rsidRPr="00002666">
                <w:rPr>
                  <w:rFonts w:ascii="Calibri" w:eastAsia="Courier New" w:hAnsi="Calibri" w:cs="Times New Roman"/>
                  <w:color w:val="000000"/>
                  <w:lang w:val="en-GB" w:eastAsia="nl-NL"/>
                </w:rPr>
                <w:t>Traveldirectory</w:t>
              </w:r>
              <w:proofErr w:type="spellEnd"/>
              <w:r w:rsidRPr="00002666">
                <w:rPr>
                  <w:rFonts w:ascii="Calibri" w:eastAsia="Courier New" w:hAnsi="Calibri" w:cs="Times New Roman"/>
                  <w:color w:val="000000"/>
                  <w:lang w:val="en-GB" w:eastAsia="nl-NL"/>
                </w:rPr>
                <w:t xml:space="preserve"> </w:t>
              </w:r>
            </w:ins>
          </w:p>
        </w:tc>
        <w:tc>
          <w:tcPr>
            <w:tcW w:w="2840" w:type="dxa"/>
            <w:tcBorders>
              <w:top w:val="nil"/>
              <w:left w:val="nil"/>
              <w:bottom w:val="nil"/>
              <w:right w:val="nil"/>
            </w:tcBorders>
            <w:shd w:val="clear" w:color="auto" w:fill="auto"/>
            <w:noWrap/>
            <w:vAlign w:val="bottom"/>
            <w:hideMark/>
          </w:tcPr>
          <w:p w14:paraId="4E74DE55" w14:textId="77777777" w:rsidR="00002666" w:rsidRPr="00002666" w:rsidRDefault="00002666" w:rsidP="00002666">
            <w:pPr>
              <w:spacing w:after="0" w:line="240" w:lineRule="auto"/>
              <w:jc w:val="right"/>
              <w:rPr>
                <w:ins w:id="90" w:author="Huizer, M.H. (Martijn)" w:date="2017-01-03T16:18:00Z"/>
                <w:rFonts w:ascii="Calibri" w:eastAsia="Times New Roman" w:hAnsi="Calibri" w:cs="Times New Roman"/>
                <w:color w:val="000000"/>
                <w:lang w:eastAsia="nl-NL"/>
              </w:rPr>
            </w:pPr>
            <w:ins w:id="91" w:author="Huizer, M.H. (Martijn)" w:date="2017-01-03T16:18:00Z">
              <w:r w:rsidRPr="00002666">
                <w:rPr>
                  <w:rFonts w:ascii="Calibri" w:eastAsia="Times New Roman" w:hAnsi="Calibri" w:cs="Times New Roman"/>
                  <w:color w:val="000000"/>
                  <w:lang w:eastAsia="nl-NL"/>
                </w:rPr>
                <w:t>€ 100</w:t>
              </w:r>
            </w:ins>
          </w:p>
        </w:tc>
        <w:tc>
          <w:tcPr>
            <w:tcW w:w="2580" w:type="dxa"/>
            <w:tcBorders>
              <w:top w:val="nil"/>
              <w:left w:val="nil"/>
              <w:bottom w:val="nil"/>
              <w:right w:val="nil"/>
            </w:tcBorders>
            <w:shd w:val="clear" w:color="auto" w:fill="auto"/>
            <w:noWrap/>
            <w:vAlign w:val="bottom"/>
            <w:hideMark/>
          </w:tcPr>
          <w:p w14:paraId="74823034" w14:textId="77777777" w:rsidR="00002666" w:rsidRPr="00002666" w:rsidRDefault="00002666" w:rsidP="00002666">
            <w:pPr>
              <w:spacing w:after="0" w:line="240" w:lineRule="auto"/>
              <w:rPr>
                <w:ins w:id="92" w:author="Huizer, M.H. (Martijn)" w:date="2017-01-03T16:18:00Z"/>
                <w:rFonts w:ascii="Calibri" w:eastAsia="Times New Roman" w:hAnsi="Calibri" w:cs="Times New Roman"/>
                <w:color w:val="000000"/>
                <w:lang w:eastAsia="nl-NL"/>
              </w:rPr>
            </w:pPr>
            <w:ins w:id="93" w:author="Huizer, M.H. (Martijn)" w:date="2017-01-03T16:18:00Z">
              <w:r w:rsidRPr="00002666">
                <w:rPr>
                  <w:rFonts w:ascii="Calibri" w:eastAsia="Times New Roman" w:hAnsi="Calibri" w:cs="Times New Roman"/>
                  <w:color w:val="000000"/>
                  <w:lang w:eastAsia="nl-NL"/>
                </w:rPr>
                <w:t xml:space="preserve">(per </w:t>
              </w:r>
              <w:proofErr w:type="spellStart"/>
              <w:r w:rsidRPr="00002666">
                <w:rPr>
                  <w:rFonts w:ascii="Calibri" w:eastAsia="Times New Roman" w:hAnsi="Calibri" w:cs="Times New Roman"/>
                  <w:color w:val="000000"/>
                  <w:lang w:eastAsia="nl-NL"/>
                </w:rPr>
                <w:t>year</w:t>
              </w:r>
              <w:proofErr w:type="spellEnd"/>
              <w:r w:rsidRPr="00002666">
                <w:rPr>
                  <w:rFonts w:ascii="Calibri" w:eastAsia="Times New Roman" w:hAnsi="Calibri" w:cs="Times New Roman"/>
                  <w:color w:val="000000"/>
                  <w:lang w:eastAsia="nl-NL"/>
                </w:rPr>
                <w:t>)</w:t>
              </w:r>
            </w:ins>
          </w:p>
        </w:tc>
      </w:tr>
      <w:tr w:rsidR="00002666" w:rsidRPr="00002666" w14:paraId="2431B5EB" w14:textId="77777777" w:rsidTr="00002666">
        <w:trPr>
          <w:trHeight w:val="300"/>
          <w:ins w:id="94" w:author="Huizer, M.H. (Martijn)" w:date="2017-01-03T16:18:00Z"/>
        </w:trPr>
        <w:tc>
          <w:tcPr>
            <w:tcW w:w="2560" w:type="dxa"/>
            <w:tcBorders>
              <w:top w:val="nil"/>
              <w:left w:val="nil"/>
              <w:bottom w:val="nil"/>
              <w:right w:val="nil"/>
            </w:tcBorders>
            <w:shd w:val="clear" w:color="auto" w:fill="auto"/>
            <w:noWrap/>
            <w:vAlign w:val="bottom"/>
            <w:hideMark/>
          </w:tcPr>
          <w:p w14:paraId="6C42FDAD" w14:textId="77777777" w:rsidR="00002666" w:rsidRPr="00002666" w:rsidRDefault="00002666" w:rsidP="00002666">
            <w:pPr>
              <w:spacing w:after="0" w:line="240" w:lineRule="auto"/>
              <w:rPr>
                <w:ins w:id="95" w:author="Huizer, M.H. (Martijn)" w:date="2017-01-03T16:18:00Z"/>
                <w:rFonts w:ascii="Calibri" w:eastAsia="Times New Roman" w:hAnsi="Calibri" w:cs="Times New Roman"/>
                <w:color w:val="000000"/>
                <w:lang w:eastAsia="nl-NL"/>
              </w:rPr>
            </w:pPr>
            <w:proofErr w:type="spellStart"/>
            <w:ins w:id="96" w:author="Huizer, M.H. (Martijn)" w:date="2017-01-03T16:18:00Z">
              <w:r w:rsidRPr="00002666">
                <w:rPr>
                  <w:rFonts w:ascii="Calibri" w:eastAsia="Times New Roman" w:hAnsi="Calibri" w:cs="Times New Roman"/>
                  <w:color w:val="000000"/>
                  <w:lang w:eastAsia="nl-NL"/>
                </w:rPr>
                <w:t>Textlink</w:t>
              </w:r>
              <w:proofErr w:type="spellEnd"/>
            </w:ins>
          </w:p>
        </w:tc>
        <w:tc>
          <w:tcPr>
            <w:tcW w:w="2840" w:type="dxa"/>
            <w:tcBorders>
              <w:top w:val="nil"/>
              <w:left w:val="nil"/>
              <w:bottom w:val="nil"/>
              <w:right w:val="nil"/>
            </w:tcBorders>
            <w:shd w:val="clear" w:color="auto" w:fill="auto"/>
            <w:noWrap/>
            <w:vAlign w:val="bottom"/>
            <w:hideMark/>
          </w:tcPr>
          <w:p w14:paraId="610AB933" w14:textId="77777777" w:rsidR="00002666" w:rsidRPr="00002666" w:rsidRDefault="00002666" w:rsidP="00002666">
            <w:pPr>
              <w:spacing w:after="0" w:line="240" w:lineRule="auto"/>
              <w:jc w:val="right"/>
              <w:rPr>
                <w:ins w:id="97" w:author="Huizer, M.H. (Martijn)" w:date="2017-01-03T16:18:00Z"/>
                <w:rFonts w:ascii="Calibri" w:eastAsia="Times New Roman" w:hAnsi="Calibri" w:cs="Times New Roman"/>
                <w:color w:val="000000"/>
                <w:lang w:eastAsia="nl-NL"/>
              </w:rPr>
            </w:pPr>
            <w:ins w:id="98" w:author="Huizer, M.H. (Martijn)" w:date="2017-01-03T16:18:00Z">
              <w:r w:rsidRPr="00002666">
                <w:rPr>
                  <w:rFonts w:ascii="Calibri" w:eastAsia="Times New Roman" w:hAnsi="Calibri" w:cs="Times New Roman"/>
                  <w:color w:val="000000"/>
                  <w:lang w:eastAsia="nl-NL"/>
                </w:rPr>
                <w:t>€ 250</w:t>
              </w:r>
            </w:ins>
          </w:p>
        </w:tc>
        <w:tc>
          <w:tcPr>
            <w:tcW w:w="2580" w:type="dxa"/>
            <w:tcBorders>
              <w:top w:val="nil"/>
              <w:left w:val="nil"/>
              <w:bottom w:val="nil"/>
              <w:right w:val="nil"/>
            </w:tcBorders>
            <w:shd w:val="clear" w:color="auto" w:fill="auto"/>
            <w:noWrap/>
            <w:vAlign w:val="bottom"/>
            <w:hideMark/>
          </w:tcPr>
          <w:p w14:paraId="736FD455" w14:textId="77777777" w:rsidR="00002666" w:rsidRPr="00002666" w:rsidRDefault="00002666" w:rsidP="00002666">
            <w:pPr>
              <w:spacing w:after="0" w:line="240" w:lineRule="auto"/>
              <w:rPr>
                <w:ins w:id="99" w:author="Huizer, M.H. (Martijn)" w:date="2017-01-03T16:18:00Z"/>
                <w:rFonts w:ascii="Calibri" w:eastAsia="Times New Roman" w:hAnsi="Calibri" w:cs="Times New Roman"/>
                <w:color w:val="000000"/>
                <w:lang w:eastAsia="nl-NL"/>
              </w:rPr>
            </w:pPr>
            <w:ins w:id="100" w:author="Huizer, M.H. (Martijn)" w:date="2017-01-03T16:18:00Z">
              <w:r w:rsidRPr="00002666">
                <w:rPr>
                  <w:rFonts w:ascii="Calibri" w:eastAsia="Times New Roman" w:hAnsi="Calibri" w:cs="Times New Roman"/>
                  <w:color w:val="000000"/>
                  <w:lang w:eastAsia="nl-NL"/>
                </w:rPr>
                <w:t xml:space="preserve">(per </w:t>
              </w:r>
              <w:proofErr w:type="spellStart"/>
              <w:r w:rsidRPr="00002666">
                <w:rPr>
                  <w:rFonts w:ascii="Calibri" w:eastAsia="Times New Roman" w:hAnsi="Calibri" w:cs="Times New Roman"/>
                  <w:color w:val="000000"/>
                  <w:lang w:eastAsia="nl-NL"/>
                </w:rPr>
                <w:t>year</w:t>
              </w:r>
              <w:proofErr w:type="spellEnd"/>
              <w:r w:rsidRPr="00002666">
                <w:rPr>
                  <w:rFonts w:ascii="Calibri" w:eastAsia="Times New Roman" w:hAnsi="Calibri" w:cs="Times New Roman"/>
                  <w:color w:val="000000"/>
                  <w:lang w:eastAsia="nl-NL"/>
                </w:rPr>
                <w:t>)</w:t>
              </w:r>
            </w:ins>
          </w:p>
        </w:tc>
      </w:tr>
      <w:tr w:rsidR="00002666" w:rsidRPr="00002666" w14:paraId="01BDAA46" w14:textId="77777777" w:rsidTr="00002666">
        <w:trPr>
          <w:trHeight w:val="300"/>
          <w:ins w:id="101" w:author="Huizer, M.H. (Martijn)" w:date="2017-01-03T16:18:00Z"/>
        </w:trPr>
        <w:tc>
          <w:tcPr>
            <w:tcW w:w="2560" w:type="dxa"/>
            <w:tcBorders>
              <w:top w:val="nil"/>
              <w:left w:val="nil"/>
              <w:bottom w:val="nil"/>
              <w:right w:val="nil"/>
            </w:tcBorders>
            <w:shd w:val="clear" w:color="auto" w:fill="auto"/>
            <w:noWrap/>
            <w:vAlign w:val="bottom"/>
            <w:hideMark/>
          </w:tcPr>
          <w:p w14:paraId="221CC7B9" w14:textId="77777777" w:rsidR="00002666" w:rsidRPr="00002666" w:rsidRDefault="00002666" w:rsidP="00002666">
            <w:pPr>
              <w:spacing w:after="0" w:line="240" w:lineRule="auto"/>
              <w:rPr>
                <w:ins w:id="102" w:author="Huizer, M.H. (Martijn)" w:date="2017-01-03T16:18:00Z"/>
                <w:rFonts w:ascii="Calibri" w:eastAsia="Times New Roman" w:hAnsi="Calibri" w:cs="Times New Roman"/>
                <w:color w:val="000000"/>
                <w:lang w:eastAsia="nl-NL"/>
              </w:rPr>
            </w:pPr>
            <w:proofErr w:type="spellStart"/>
            <w:ins w:id="103" w:author="Huizer, M.H. (Martijn)" w:date="2017-01-03T16:18:00Z">
              <w:r w:rsidRPr="00002666">
                <w:rPr>
                  <w:rFonts w:ascii="Calibri" w:eastAsia="Times New Roman" w:hAnsi="Calibri" w:cs="Times New Roman"/>
                  <w:color w:val="000000"/>
                  <w:lang w:eastAsia="nl-NL"/>
                </w:rPr>
                <w:t>Advertorials</w:t>
              </w:r>
              <w:proofErr w:type="spellEnd"/>
              <w:r w:rsidRPr="00002666">
                <w:rPr>
                  <w:rFonts w:ascii="Calibri" w:eastAsia="Times New Roman" w:hAnsi="Calibri" w:cs="Times New Roman"/>
                  <w:color w:val="000000"/>
                  <w:lang w:eastAsia="nl-NL"/>
                </w:rPr>
                <w:t xml:space="preserve"> (max 3 links)</w:t>
              </w:r>
            </w:ins>
          </w:p>
        </w:tc>
        <w:tc>
          <w:tcPr>
            <w:tcW w:w="2840" w:type="dxa"/>
            <w:tcBorders>
              <w:top w:val="nil"/>
              <w:left w:val="nil"/>
              <w:bottom w:val="nil"/>
              <w:right w:val="nil"/>
            </w:tcBorders>
            <w:shd w:val="clear" w:color="auto" w:fill="auto"/>
            <w:noWrap/>
            <w:vAlign w:val="bottom"/>
            <w:hideMark/>
          </w:tcPr>
          <w:p w14:paraId="4526C565" w14:textId="77777777" w:rsidR="00002666" w:rsidRPr="00002666" w:rsidRDefault="00002666" w:rsidP="00002666">
            <w:pPr>
              <w:spacing w:after="0" w:line="240" w:lineRule="auto"/>
              <w:jc w:val="right"/>
              <w:rPr>
                <w:ins w:id="104" w:author="Huizer, M.H. (Martijn)" w:date="2017-01-03T16:18:00Z"/>
                <w:rFonts w:ascii="Calibri" w:eastAsia="Times New Roman" w:hAnsi="Calibri" w:cs="Times New Roman"/>
                <w:color w:val="000000"/>
                <w:lang w:eastAsia="nl-NL"/>
              </w:rPr>
            </w:pPr>
            <w:ins w:id="105" w:author="Huizer, M.H. (Martijn)" w:date="2017-01-03T16:18:00Z">
              <w:r w:rsidRPr="00002666">
                <w:rPr>
                  <w:rFonts w:ascii="Calibri" w:eastAsia="Times New Roman" w:hAnsi="Calibri" w:cs="Times New Roman"/>
                  <w:color w:val="000000"/>
                  <w:lang w:eastAsia="nl-NL"/>
                </w:rPr>
                <w:t>€ 500</w:t>
              </w:r>
            </w:ins>
          </w:p>
        </w:tc>
        <w:tc>
          <w:tcPr>
            <w:tcW w:w="2580" w:type="dxa"/>
            <w:tcBorders>
              <w:top w:val="nil"/>
              <w:left w:val="nil"/>
              <w:bottom w:val="nil"/>
              <w:right w:val="nil"/>
            </w:tcBorders>
            <w:shd w:val="clear" w:color="auto" w:fill="auto"/>
            <w:noWrap/>
            <w:vAlign w:val="bottom"/>
            <w:hideMark/>
          </w:tcPr>
          <w:p w14:paraId="7B6F8E93" w14:textId="77777777" w:rsidR="00002666" w:rsidRPr="00002666" w:rsidRDefault="00002666" w:rsidP="00002666">
            <w:pPr>
              <w:spacing w:after="0" w:line="240" w:lineRule="auto"/>
              <w:jc w:val="right"/>
              <w:rPr>
                <w:ins w:id="106" w:author="Huizer, M.H. (Martijn)" w:date="2017-01-03T16:18:00Z"/>
                <w:rFonts w:ascii="Calibri" w:eastAsia="Times New Roman" w:hAnsi="Calibri" w:cs="Times New Roman"/>
                <w:color w:val="000000"/>
                <w:lang w:eastAsia="nl-NL"/>
              </w:rPr>
            </w:pPr>
          </w:p>
        </w:tc>
      </w:tr>
      <w:tr w:rsidR="00002666" w:rsidRPr="005B015A" w14:paraId="430BFCE6" w14:textId="77777777" w:rsidTr="00002666">
        <w:trPr>
          <w:trHeight w:val="300"/>
          <w:ins w:id="107" w:author="Huizer, M.H. (Martijn)" w:date="2017-01-03T16:18:00Z"/>
        </w:trPr>
        <w:tc>
          <w:tcPr>
            <w:tcW w:w="2560" w:type="dxa"/>
            <w:tcBorders>
              <w:top w:val="nil"/>
              <w:left w:val="nil"/>
              <w:bottom w:val="nil"/>
              <w:right w:val="nil"/>
            </w:tcBorders>
            <w:shd w:val="clear" w:color="auto" w:fill="auto"/>
            <w:noWrap/>
            <w:vAlign w:val="bottom"/>
            <w:hideMark/>
          </w:tcPr>
          <w:p w14:paraId="6439DF1F" w14:textId="77777777" w:rsidR="00002666" w:rsidRPr="00002666" w:rsidRDefault="00002666" w:rsidP="00002666">
            <w:pPr>
              <w:spacing w:after="0" w:line="240" w:lineRule="auto"/>
              <w:rPr>
                <w:ins w:id="108" w:author="Huizer, M.H. (Martijn)" w:date="2017-01-03T16:18:00Z"/>
                <w:rFonts w:ascii="Calibri" w:eastAsia="Times New Roman" w:hAnsi="Calibri" w:cs="Times New Roman"/>
                <w:color w:val="000000"/>
                <w:lang w:eastAsia="nl-NL"/>
              </w:rPr>
            </w:pPr>
            <w:ins w:id="109" w:author="Huizer, M.H. (Martijn)" w:date="2017-01-03T16:18:00Z">
              <w:r w:rsidRPr="00002666">
                <w:rPr>
                  <w:rFonts w:ascii="Calibri" w:eastAsia="Times New Roman" w:hAnsi="Calibri" w:cs="Times New Roman"/>
                  <w:color w:val="000000"/>
                  <w:lang w:eastAsia="nl-NL"/>
                </w:rPr>
                <w:t>Sidebars</w:t>
              </w:r>
            </w:ins>
          </w:p>
        </w:tc>
        <w:tc>
          <w:tcPr>
            <w:tcW w:w="2840" w:type="dxa"/>
            <w:tcBorders>
              <w:top w:val="nil"/>
              <w:left w:val="nil"/>
              <w:bottom w:val="nil"/>
              <w:right w:val="nil"/>
            </w:tcBorders>
            <w:shd w:val="clear" w:color="auto" w:fill="auto"/>
            <w:noWrap/>
            <w:vAlign w:val="bottom"/>
            <w:hideMark/>
          </w:tcPr>
          <w:p w14:paraId="1B31A21A" w14:textId="77777777" w:rsidR="00002666" w:rsidRPr="00002666" w:rsidRDefault="00002666" w:rsidP="00002666">
            <w:pPr>
              <w:spacing w:after="0" w:line="240" w:lineRule="auto"/>
              <w:rPr>
                <w:ins w:id="110" w:author="Huizer, M.H. (Martijn)" w:date="2017-01-03T16:18:00Z"/>
                <w:rFonts w:ascii="Calibri" w:eastAsia="Times New Roman" w:hAnsi="Calibri" w:cs="Times New Roman"/>
                <w:color w:val="000000"/>
                <w:lang w:val="en-GB" w:eastAsia="nl-NL"/>
                <w:rPrChange w:id="111" w:author="Huizer, M.H. (Martijn)" w:date="2017-01-03T16:18:00Z">
                  <w:rPr>
                    <w:ins w:id="112" w:author="Huizer, M.H. (Martijn)" w:date="2017-01-03T16:18:00Z"/>
                    <w:rFonts w:ascii="Calibri" w:eastAsia="Times New Roman" w:hAnsi="Calibri" w:cs="Times New Roman"/>
                    <w:color w:val="000000"/>
                    <w:lang w:eastAsia="nl-NL"/>
                  </w:rPr>
                </w:rPrChange>
              </w:rPr>
            </w:pPr>
            <w:ins w:id="113" w:author="Huizer, M.H. (Martijn)" w:date="2017-01-03T16:18:00Z">
              <w:r w:rsidRPr="00002666">
                <w:rPr>
                  <w:rFonts w:ascii="Calibri" w:eastAsia="Times New Roman" w:hAnsi="Calibri" w:cs="Times New Roman"/>
                  <w:color w:val="000000"/>
                  <w:lang w:val="en-GB" w:eastAsia="nl-NL"/>
                  <w:rPrChange w:id="114" w:author="Huizer, M.H. (Martijn)" w:date="2017-01-03T16:18:00Z">
                    <w:rPr>
                      <w:rFonts w:ascii="Calibri" w:eastAsia="Times New Roman" w:hAnsi="Calibri" w:cs="Times New Roman"/>
                      <w:color w:val="000000"/>
                      <w:lang w:eastAsia="nl-NL"/>
                    </w:rPr>
                  </w:rPrChange>
                </w:rPr>
                <w:t>Please ask for current pricing</w:t>
              </w:r>
            </w:ins>
          </w:p>
        </w:tc>
        <w:tc>
          <w:tcPr>
            <w:tcW w:w="2580" w:type="dxa"/>
            <w:tcBorders>
              <w:top w:val="nil"/>
              <w:left w:val="nil"/>
              <w:bottom w:val="nil"/>
              <w:right w:val="nil"/>
            </w:tcBorders>
            <w:shd w:val="clear" w:color="auto" w:fill="auto"/>
            <w:noWrap/>
            <w:vAlign w:val="bottom"/>
            <w:hideMark/>
          </w:tcPr>
          <w:p w14:paraId="5A2470E6" w14:textId="77777777" w:rsidR="00002666" w:rsidRPr="00002666" w:rsidRDefault="00002666" w:rsidP="00002666">
            <w:pPr>
              <w:spacing w:after="0" w:line="240" w:lineRule="auto"/>
              <w:rPr>
                <w:ins w:id="115" w:author="Huizer, M.H. (Martijn)" w:date="2017-01-03T16:18:00Z"/>
                <w:rFonts w:ascii="Calibri" w:eastAsia="Times New Roman" w:hAnsi="Calibri" w:cs="Times New Roman"/>
                <w:color w:val="000000"/>
                <w:lang w:val="en-GB" w:eastAsia="nl-NL"/>
                <w:rPrChange w:id="116" w:author="Huizer, M.H. (Martijn)" w:date="2017-01-03T16:18:00Z">
                  <w:rPr>
                    <w:ins w:id="117" w:author="Huizer, M.H. (Martijn)" w:date="2017-01-03T16:18:00Z"/>
                    <w:rFonts w:ascii="Calibri" w:eastAsia="Times New Roman" w:hAnsi="Calibri" w:cs="Times New Roman"/>
                    <w:color w:val="000000"/>
                    <w:lang w:eastAsia="nl-NL"/>
                  </w:rPr>
                </w:rPrChange>
              </w:rPr>
            </w:pPr>
          </w:p>
        </w:tc>
      </w:tr>
      <w:tr w:rsidR="00002666" w:rsidRPr="005B015A" w14:paraId="7B1E9B04" w14:textId="77777777" w:rsidTr="00002666">
        <w:trPr>
          <w:trHeight w:val="300"/>
          <w:ins w:id="118" w:author="Huizer, M.H. (Martijn)" w:date="2017-01-03T16:18:00Z"/>
        </w:trPr>
        <w:tc>
          <w:tcPr>
            <w:tcW w:w="2560" w:type="dxa"/>
            <w:tcBorders>
              <w:top w:val="nil"/>
              <w:left w:val="nil"/>
              <w:bottom w:val="nil"/>
              <w:right w:val="nil"/>
            </w:tcBorders>
            <w:shd w:val="clear" w:color="auto" w:fill="auto"/>
            <w:noWrap/>
            <w:vAlign w:val="bottom"/>
            <w:hideMark/>
          </w:tcPr>
          <w:p w14:paraId="3DF1D920" w14:textId="77777777" w:rsidR="00002666" w:rsidRPr="00002666" w:rsidRDefault="00002666" w:rsidP="00002666">
            <w:pPr>
              <w:spacing w:after="0" w:line="240" w:lineRule="auto"/>
              <w:rPr>
                <w:ins w:id="119" w:author="Huizer, M.H. (Martijn)" w:date="2017-01-03T16:18:00Z"/>
                <w:rFonts w:ascii="Calibri" w:eastAsia="Times New Roman" w:hAnsi="Calibri" w:cs="Times New Roman"/>
                <w:color w:val="000000"/>
                <w:lang w:eastAsia="nl-NL"/>
              </w:rPr>
            </w:pPr>
            <w:ins w:id="120" w:author="Huizer, M.H. (Martijn)" w:date="2017-01-03T16:18:00Z">
              <w:r w:rsidRPr="00002666">
                <w:rPr>
                  <w:rFonts w:ascii="Calibri" w:eastAsia="Times New Roman" w:hAnsi="Calibri" w:cs="Times New Roman"/>
                  <w:color w:val="000000"/>
                  <w:lang w:eastAsia="nl-NL"/>
                </w:rPr>
                <w:lastRenderedPageBreak/>
                <w:t>Banners</w:t>
              </w:r>
            </w:ins>
          </w:p>
        </w:tc>
        <w:tc>
          <w:tcPr>
            <w:tcW w:w="2840" w:type="dxa"/>
            <w:tcBorders>
              <w:top w:val="nil"/>
              <w:left w:val="nil"/>
              <w:bottom w:val="nil"/>
              <w:right w:val="nil"/>
            </w:tcBorders>
            <w:shd w:val="clear" w:color="auto" w:fill="auto"/>
            <w:noWrap/>
            <w:vAlign w:val="bottom"/>
            <w:hideMark/>
          </w:tcPr>
          <w:p w14:paraId="022364BD" w14:textId="77777777" w:rsidR="00002666" w:rsidRPr="00002666" w:rsidRDefault="00002666" w:rsidP="00002666">
            <w:pPr>
              <w:spacing w:after="0" w:line="240" w:lineRule="auto"/>
              <w:rPr>
                <w:ins w:id="121" w:author="Huizer, M.H. (Martijn)" w:date="2017-01-03T16:18:00Z"/>
                <w:rFonts w:ascii="Calibri" w:eastAsia="Times New Roman" w:hAnsi="Calibri" w:cs="Times New Roman"/>
                <w:color w:val="000000"/>
                <w:lang w:val="en-GB" w:eastAsia="nl-NL"/>
                <w:rPrChange w:id="122" w:author="Huizer, M.H. (Martijn)" w:date="2017-01-03T16:18:00Z">
                  <w:rPr>
                    <w:ins w:id="123" w:author="Huizer, M.H. (Martijn)" w:date="2017-01-03T16:18:00Z"/>
                    <w:rFonts w:ascii="Calibri" w:eastAsia="Times New Roman" w:hAnsi="Calibri" w:cs="Times New Roman"/>
                    <w:color w:val="000000"/>
                    <w:lang w:eastAsia="nl-NL"/>
                  </w:rPr>
                </w:rPrChange>
              </w:rPr>
            </w:pPr>
            <w:ins w:id="124" w:author="Huizer, M.H. (Martijn)" w:date="2017-01-03T16:18:00Z">
              <w:r w:rsidRPr="00002666">
                <w:rPr>
                  <w:rFonts w:ascii="Calibri" w:eastAsia="Times New Roman" w:hAnsi="Calibri" w:cs="Times New Roman"/>
                  <w:color w:val="000000"/>
                  <w:lang w:val="en-GB" w:eastAsia="nl-NL"/>
                  <w:rPrChange w:id="125" w:author="Huizer, M.H. (Martijn)" w:date="2017-01-03T16:18:00Z">
                    <w:rPr>
                      <w:rFonts w:ascii="Calibri" w:eastAsia="Times New Roman" w:hAnsi="Calibri" w:cs="Times New Roman"/>
                      <w:color w:val="000000"/>
                      <w:lang w:eastAsia="nl-NL"/>
                    </w:rPr>
                  </w:rPrChange>
                </w:rPr>
                <w:t>Please ask for current pricing</w:t>
              </w:r>
            </w:ins>
          </w:p>
        </w:tc>
        <w:tc>
          <w:tcPr>
            <w:tcW w:w="2580" w:type="dxa"/>
            <w:tcBorders>
              <w:top w:val="nil"/>
              <w:left w:val="nil"/>
              <w:bottom w:val="nil"/>
              <w:right w:val="nil"/>
            </w:tcBorders>
            <w:shd w:val="clear" w:color="auto" w:fill="auto"/>
            <w:noWrap/>
            <w:vAlign w:val="bottom"/>
            <w:hideMark/>
          </w:tcPr>
          <w:p w14:paraId="22DC5E69" w14:textId="77777777" w:rsidR="00002666" w:rsidRPr="00002666" w:rsidRDefault="00002666" w:rsidP="00002666">
            <w:pPr>
              <w:spacing w:after="0" w:line="240" w:lineRule="auto"/>
              <w:rPr>
                <w:ins w:id="126" w:author="Huizer, M.H. (Martijn)" w:date="2017-01-03T16:18:00Z"/>
                <w:rFonts w:ascii="Calibri" w:eastAsia="Times New Roman" w:hAnsi="Calibri" w:cs="Times New Roman"/>
                <w:color w:val="000000"/>
                <w:lang w:val="en-GB" w:eastAsia="nl-NL"/>
                <w:rPrChange w:id="127" w:author="Huizer, M.H. (Martijn)" w:date="2017-01-03T16:18:00Z">
                  <w:rPr>
                    <w:ins w:id="128" w:author="Huizer, M.H. (Martijn)" w:date="2017-01-03T16:18:00Z"/>
                    <w:rFonts w:ascii="Calibri" w:eastAsia="Times New Roman" w:hAnsi="Calibri" w:cs="Times New Roman"/>
                    <w:color w:val="000000"/>
                    <w:lang w:eastAsia="nl-NL"/>
                  </w:rPr>
                </w:rPrChange>
              </w:rPr>
            </w:pPr>
          </w:p>
        </w:tc>
      </w:tr>
      <w:tr w:rsidR="00002666" w:rsidRPr="00002666" w14:paraId="1DE69937" w14:textId="77777777" w:rsidTr="00002666">
        <w:trPr>
          <w:trHeight w:val="300"/>
          <w:ins w:id="129" w:author="Huizer, M.H. (Martijn)" w:date="2017-01-03T16:18:00Z"/>
        </w:trPr>
        <w:tc>
          <w:tcPr>
            <w:tcW w:w="2560" w:type="dxa"/>
            <w:tcBorders>
              <w:top w:val="nil"/>
              <w:left w:val="nil"/>
              <w:bottom w:val="nil"/>
              <w:right w:val="nil"/>
            </w:tcBorders>
            <w:shd w:val="clear" w:color="auto" w:fill="auto"/>
            <w:noWrap/>
            <w:vAlign w:val="bottom"/>
            <w:hideMark/>
          </w:tcPr>
          <w:p w14:paraId="602DD420" w14:textId="77777777" w:rsidR="00002666" w:rsidRPr="00002666" w:rsidRDefault="00002666" w:rsidP="00002666">
            <w:pPr>
              <w:spacing w:after="0" w:line="240" w:lineRule="auto"/>
              <w:rPr>
                <w:ins w:id="130" w:author="Huizer, M.H. (Martijn)" w:date="2017-01-03T16:18:00Z"/>
                <w:rFonts w:ascii="Calibri" w:eastAsia="Times New Roman" w:hAnsi="Calibri" w:cs="Times New Roman"/>
                <w:color w:val="000000"/>
                <w:lang w:eastAsia="nl-NL"/>
              </w:rPr>
            </w:pPr>
            <w:proofErr w:type="spellStart"/>
            <w:ins w:id="131" w:author="Huizer, M.H. (Martijn)" w:date="2017-01-03T16:18:00Z">
              <w:r w:rsidRPr="00002666">
                <w:rPr>
                  <w:rFonts w:ascii="Calibri" w:eastAsia="Times New Roman" w:hAnsi="Calibri" w:cs="Times New Roman"/>
                  <w:color w:val="000000"/>
                  <w:lang w:eastAsia="nl-NL"/>
                </w:rPr>
                <w:t>Social</w:t>
              </w:r>
              <w:proofErr w:type="spellEnd"/>
              <w:r w:rsidRPr="00002666">
                <w:rPr>
                  <w:rFonts w:ascii="Calibri" w:eastAsia="Times New Roman" w:hAnsi="Calibri" w:cs="Times New Roman"/>
                  <w:color w:val="000000"/>
                  <w:lang w:eastAsia="nl-NL"/>
                </w:rPr>
                <w:t xml:space="preserve"> shares </w:t>
              </w:r>
            </w:ins>
          </w:p>
        </w:tc>
        <w:tc>
          <w:tcPr>
            <w:tcW w:w="2840" w:type="dxa"/>
            <w:tcBorders>
              <w:top w:val="nil"/>
              <w:left w:val="nil"/>
              <w:bottom w:val="nil"/>
              <w:right w:val="nil"/>
            </w:tcBorders>
            <w:shd w:val="clear" w:color="auto" w:fill="auto"/>
            <w:noWrap/>
            <w:vAlign w:val="bottom"/>
            <w:hideMark/>
          </w:tcPr>
          <w:p w14:paraId="592FAA36" w14:textId="77777777" w:rsidR="00002666" w:rsidRPr="00002666" w:rsidRDefault="00002666" w:rsidP="00002666">
            <w:pPr>
              <w:spacing w:after="0" w:line="240" w:lineRule="auto"/>
              <w:rPr>
                <w:ins w:id="132" w:author="Huizer, M.H. (Martijn)" w:date="2017-01-03T16:18:00Z"/>
                <w:rFonts w:ascii="Calibri" w:eastAsia="Times New Roman" w:hAnsi="Calibri" w:cs="Times New Roman"/>
                <w:color w:val="000000"/>
                <w:lang w:eastAsia="nl-NL"/>
              </w:rPr>
            </w:pPr>
          </w:p>
        </w:tc>
        <w:tc>
          <w:tcPr>
            <w:tcW w:w="2580" w:type="dxa"/>
            <w:tcBorders>
              <w:top w:val="nil"/>
              <w:left w:val="nil"/>
              <w:bottom w:val="nil"/>
              <w:right w:val="nil"/>
            </w:tcBorders>
            <w:shd w:val="clear" w:color="auto" w:fill="auto"/>
            <w:noWrap/>
            <w:vAlign w:val="bottom"/>
            <w:hideMark/>
          </w:tcPr>
          <w:p w14:paraId="14A1CA9D" w14:textId="77777777" w:rsidR="00002666" w:rsidRPr="00002666" w:rsidRDefault="00002666" w:rsidP="00002666">
            <w:pPr>
              <w:spacing w:after="0" w:line="240" w:lineRule="auto"/>
              <w:rPr>
                <w:ins w:id="133" w:author="Huizer, M.H. (Martijn)" w:date="2017-01-03T16:18:00Z"/>
                <w:rFonts w:ascii="Times New Roman" w:eastAsia="Times New Roman" w:hAnsi="Times New Roman" w:cs="Times New Roman"/>
                <w:sz w:val="20"/>
                <w:szCs w:val="20"/>
                <w:lang w:eastAsia="nl-NL"/>
              </w:rPr>
            </w:pPr>
          </w:p>
        </w:tc>
      </w:tr>
      <w:tr w:rsidR="00002666" w:rsidRPr="00002666" w14:paraId="48CDC669" w14:textId="77777777" w:rsidTr="00002666">
        <w:trPr>
          <w:trHeight w:val="300"/>
          <w:ins w:id="134" w:author="Huizer, M.H. (Martijn)" w:date="2017-01-03T16:18:00Z"/>
        </w:trPr>
        <w:tc>
          <w:tcPr>
            <w:tcW w:w="2560" w:type="dxa"/>
            <w:tcBorders>
              <w:top w:val="nil"/>
              <w:left w:val="nil"/>
              <w:bottom w:val="nil"/>
              <w:right w:val="nil"/>
            </w:tcBorders>
            <w:shd w:val="clear" w:color="auto" w:fill="auto"/>
            <w:noWrap/>
            <w:vAlign w:val="bottom"/>
            <w:hideMark/>
          </w:tcPr>
          <w:p w14:paraId="3290A4F4" w14:textId="77777777" w:rsidR="00002666" w:rsidRPr="00002666" w:rsidRDefault="00002666" w:rsidP="00002666">
            <w:pPr>
              <w:spacing w:after="0" w:line="240" w:lineRule="auto"/>
              <w:rPr>
                <w:ins w:id="135" w:author="Huizer, M.H. (Martijn)" w:date="2017-01-03T16:18:00Z"/>
                <w:rFonts w:ascii="Calibri" w:eastAsia="Times New Roman" w:hAnsi="Calibri" w:cs="Times New Roman"/>
                <w:i/>
                <w:iCs/>
                <w:color w:val="000000"/>
                <w:lang w:eastAsia="nl-NL"/>
              </w:rPr>
            </w:pPr>
            <w:ins w:id="136" w:author="Huizer, M.H. (Martijn)" w:date="2017-01-03T16:18:00Z">
              <w:r w:rsidRPr="00002666">
                <w:rPr>
                  <w:rFonts w:ascii="Calibri" w:eastAsia="Times New Roman" w:hAnsi="Calibri" w:cs="Times New Roman"/>
                  <w:i/>
                  <w:iCs/>
                  <w:color w:val="000000"/>
                  <w:lang w:eastAsia="nl-NL"/>
                </w:rPr>
                <w:t>- Facebook</w:t>
              </w:r>
            </w:ins>
          </w:p>
        </w:tc>
        <w:tc>
          <w:tcPr>
            <w:tcW w:w="2840" w:type="dxa"/>
            <w:tcBorders>
              <w:top w:val="nil"/>
              <w:left w:val="nil"/>
              <w:bottom w:val="nil"/>
              <w:right w:val="nil"/>
            </w:tcBorders>
            <w:shd w:val="clear" w:color="auto" w:fill="auto"/>
            <w:noWrap/>
            <w:vAlign w:val="bottom"/>
            <w:hideMark/>
          </w:tcPr>
          <w:p w14:paraId="7214F38A" w14:textId="77777777" w:rsidR="00002666" w:rsidRPr="00002666" w:rsidRDefault="00002666" w:rsidP="00002666">
            <w:pPr>
              <w:spacing w:after="0" w:line="240" w:lineRule="auto"/>
              <w:jc w:val="right"/>
              <w:rPr>
                <w:ins w:id="137" w:author="Huizer, M.H. (Martijn)" w:date="2017-01-03T16:18:00Z"/>
                <w:rFonts w:ascii="Calibri" w:eastAsia="Times New Roman" w:hAnsi="Calibri" w:cs="Times New Roman"/>
                <w:i/>
                <w:iCs/>
                <w:color w:val="000000"/>
                <w:lang w:eastAsia="nl-NL"/>
              </w:rPr>
            </w:pPr>
            <w:ins w:id="138" w:author="Huizer, M.H. (Martijn)" w:date="2017-01-03T16:18:00Z">
              <w:r w:rsidRPr="00002666">
                <w:rPr>
                  <w:rFonts w:ascii="Calibri" w:eastAsia="Times New Roman" w:hAnsi="Calibri" w:cs="Times New Roman"/>
                  <w:i/>
                  <w:iCs/>
                  <w:color w:val="000000"/>
                  <w:lang w:eastAsia="nl-NL"/>
                </w:rPr>
                <w:t>€ 150</w:t>
              </w:r>
            </w:ins>
          </w:p>
        </w:tc>
        <w:tc>
          <w:tcPr>
            <w:tcW w:w="2580" w:type="dxa"/>
            <w:tcBorders>
              <w:top w:val="nil"/>
              <w:left w:val="nil"/>
              <w:bottom w:val="nil"/>
              <w:right w:val="nil"/>
            </w:tcBorders>
            <w:shd w:val="clear" w:color="auto" w:fill="auto"/>
            <w:noWrap/>
            <w:vAlign w:val="bottom"/>
            <w:hideMark/>
          </w:tcPr>
          <w:p w14:paraId="28CFD93D" w14:textId="77777777" w:rsidR="00002666" w:rsidRPr="00002666" w:rsidRDefault="00002666" w:rsidP="00002666">
            <w:pPr>
              <w:spacing w:after="0" w:line="240" w:lineRule="auto"/>
              <w:jc w:val="right"/>
              <w:rPr>
                <w:ins w:id="139" w:author="Huizer, M.H. (Martijn)" w:date="2017-01-03T16:18:00Z"/>
                <w:rFonts w:ascii="Calibri" w:eastAsia="Times New Roman" w:hAnsi="Calibri" w:cs="Times New Roman"/>
                <w:i/>
                <w:iCs/>
                <w:color w:val="000000"/>
                <w:lang w:eastAsia="nl-NL"/>
              </w:rPr>
            </w:pPr>
          </w:p>
        </w:tc>
      </w:tr>
      <w:tr w:rsidR="00002666" w:rsidRPr="00002666" w14:paraId="66B53BB5" w14:textId="77777777" w:rsidTr="00002666">
        <w:trPr>
          <w:trHeight w:val="300"/>
          <w:ins w:id="140" w:author="Huizer, M.H. (Martijn)" w:date="2017-01-03T16:18:00Z"/>
        </w:trPr>
        <w:tc>
          <w:tcPr>
            <w:tcW w:w="2560" w:type="dxa"/>
            <w:tcBorders>
              <w:top w:val="nil"/>
              <w:left w:val="nil"/>
              <w:bottom w:val="nil"/>
              <w:right w:val="nil"/>
            </w:tcBorders>
            <w:shd w:val="clear" w:color="auto" w:fill="auto"/>
            <w:noWrap/>
            <w:vAlign w:val="bottom"/>
            <w:hideMark/>
          </w:tcPr>
          <w:p w14:paraId="19418E67" w14:textId="77777777" w:rsidR="00002666" w:rsidRPr="00002666" w:rsidRDefault="00002666" w:rsidP="00002666">
            <w:pPr>
              <w:spacing w:after="0" w:line="240" w:lineRule="auto"/>
              <w:rPr>
                <w:ins w:id="141" w:author="Huizer, M.H. (Martijn)" w:date="2017-01-03T16:18:00Z"/>
                <w:rFonts w:ascii="Calibri" w:eastAsia="Times New Roman" w:hAnsi="Calibri" w:cs="Times New Roman"/>
                <w:i/>
                <w:iCs/>
                <w:color w:val="000000"/>
                <w:lang w:eastAsia="nl-NL"/>
              </w:rPr>
            </w:pPr>
            <w:ins w:id="142" w:author="Huizer, M.H. (Martijn)" w:date="2017-01-03T16:18:00Z">
              <w:r w:rsidRPr="00002666">
                <w:rPr>
                  <w:rFonts w:ascii="Calibri" w:eastAsia="Times New Roman" w:hAnsi="Calibri" w:cs="Times New Roman"/>
                  <w:i/>
                  <w:iCs/>
                  <w:color w:val="000000"/>
                  <w:lang w:eastAsia="nl-NL"/>
                </w:rPr>
                <w:t>- Instagram</w:t>
              </w:r>
            </w:ins>
          </w:p>
        </w:tc>
        <w:tc>
          <w:tcPr>
            <w:tcW w:w="2840" w:type="dxa"/>
            <w:tcBorders>
              <w:top w:val="nil"/>
              <w:left w:val="nil"/>
              <w:bottom w:val="nil"/>
              <w:right w:val="nil"/>
            </w:tcBorders>
            <w:shd w:val="clear" w:color="auto" w:fill="auto"/>
            <w:noWrap/>
            <w:vAlign w:val="bottom"/>
            <w:hideMark/>
          </w:tcPr>
          <w:p w14:paraId="0300BA3F" w14:textId="77777777" w:rsidR="00002666" w:rsidRPr="00002666" w:rsidRDefault="00002666" w:rsidP="00002666">
            <w:pPr>
              <w:spacing w:after="0" w:line="240" w:lineRule="auto"/>
              <w:jc w:val="right"/>
              <w:rPr>
                <w:ins w:id="143" w:author="Huizer, M.H. (Martijn)" w:date="2017-01-03T16:18:00Z"/>
                <w:rFonts w:ascii="Calibri" w:eastAsia="Times New Roman" w:hAnsi="Calibri" w:cs="Times New Roman"/>
                <w:i/>
                <w:iCs/>
                <w:color w:val="000000"/>
                <w:lang w:eastAsia="nl-NL"/>
              </w:rPr>
            </w:pPr>
            <w:ins w:id="144" w:author="Huizer, M.H. (Martijn)" w:date="2017-01-03T16:18:00Z">
              <w:r w:rsidRPr="00002666">
                <w:rPr>
                  <w:rFonts w:ascii="Calibri" w:eastAsia="Times New Roman" w:hAnsi="Calibri" w:cs="Times New Roman"/>
                  <w:i/>
                  <w:iCs/>
                  <w:color w:val="000000"/>
                  <w:lang w:eastAsia="nl-NL"/>
                </w:rPr>
                <w:t>€ 100</w:t>
              </w:r>
            </w:ins>
          </w:p>
        </w:tc>
        <w:tc>
          <w:tcPr>
            <w:tcW w:w="2580" w:type="dxa"/>
            <w:tcBorders>
              <w:top w:val="nil"/>
              <w:left w:val="nil"/>
              <w:bottom w:val="nil"/>
              <w:right w:val="nil"/>
            </w:tcBorders>
            <w:shd w:val="clear" w:color="auto" w:fill="auto"/>
            <w:noWrap/>
            <w:vAlign w:val="bottom"/>
            <w:hideMark/>
          </w:tcPr>
          <w:p w14:paraId="4DF5B889" w14:textId="77777777" w:rsidR="00002666" w:rsidRPr="00002666" w:rsidRDefault="00002666" w:rsidP="00002666">
            <w:pPr>
              <w:spacing w:after="0" w:line="240" w:lineRule="auto"/>
              <w:jc w:val="right"/>
              <w:rPr>
                <w:ins w:id="145" w:author="Huizer, M.H. (Martijn)" w:date="2017-01-03T16:18:00Z"/>
                <w:rFonts w:ascii="Calibri" w:eastAsia="Times New Roman" w:hAnsi="Calibri" w:cs="Times New Roman"/>
                <w:i/>
                <w:iCs/>
                <w:color w:val="000000"/>
                <w:lang w:eastAsia="nl-NL"/>
              </w:rPr>
            </w:pPr>
          </w:p>
        </w:tc>
      </w:tr>
      <w:tr w:rsidR="00002666" w:rsidRPr="00002666" w14:paraId="3411D7A4" w14:textId="77777777" w:rsidTr="00002666">
        <w:trPr>
          <w:trHeight w:val="300"/>
          <w:ins w:id="146" w:author="Huizer, M.H. (Martijn)" w:date="2017-01-03T16:18:00Z"/>
        </w:trPr>
        <w:tc>
          <w:tcPr>
            <w:tcW w:w="2560" w:type="dxa"/>
            <w:tcBorders>
              <w:top w:val="nil"/>
              <w:left w:val="nil"/>
              <w:bottom w:val="nil"/>
              <w:right w:val="nil"/>
            </w:tcBorders>
            <w:shd w:val="clear" w:color="auto" w:fill="auto"/>
            <w:noWrap/>
            <w:vAlign w:val="bottom"/>
            <w:hideMark/>
          </w:tcPr>
          <w:p w14:paraId="51C07ABA" w14:textId="77777777" w:rsidR="00002666" w:rsidRPr="00002666" w:rsidRDefault="00002666" w:rsidP="00002666">
            <w:pPr>
              <w:spacing w:after="0" w:line="240" w:lineRule="auto"/>
              <w:rPr>
                <w:ins w:id="147" w:author="Huizer, M.H. (Martijn)" w:date="2017-01-03T16:18:00Z"/>
                <w:rFonts w:ascii="Calibri" w:eastAsia="Times New Roman" w:hAnsi="Calibri" w:cs="Times New Roman"/>
                <w:i/>
                <w:iCs/>
                <w:color w:val="000000"/>
                <w:lang w:eastAsia="nl-NL"/>
              </w:rPr>
            </w:pPr>
            <w:ins w:id="148" w:author="Huizer, M.H. (Martijn)" w:date="2017-01-03T16:18:00Z">
              <w:r w:rsidRPr="00002666">
                <w:rPr>
                  <w:rFonts w:ascii="Calibri" w:eastAsia="Times New Roman" w:hAnsi="Calibri" w:cs="Times New Roman"/>
                  <w:i/>
                  <w:iCs/>
                  <w:color w:val="000000"/>
                  <w:lang w:eastAsia="nl-NL"/>
                </w:rPr>
                <w:t>- Twitter</w:t>
              </w:r>
            </w:ins>
          </w:p>
        </w:tc>
        <w:tc>
          <w:tcPr>
            <w:tcW w:w="2840" w:type="dxa"/>
            <w:tcBorders>
              <w:top w:val="nil"/>
              <w:left w:val="nil"/>
              <w:bottom w:val="nil"/>
              <w:right w:val="nil"/>
            </w:tcBorders>
            <w:shd w:val="clear" w:color="auto" w:fill="auto"/>
            <w:noWrap/>
            <w:vAlign w:val="bottom"/>
            <w:hideMark/>
          </w:tcPr>
          <w:p w14:paraId="60310198" w14:textId="77777777" w:rsidR="00002666" w:rsidRPr="00002666" w:rsidRDefault="00002666" w:rsidP="00002666">
            <w:pPr>
              <w:spacing w:after="0" w:line="240" w:lineRule="auto"/>
              <w:jc w:val="right"/>
              <w:rPr>
                <w:ins w:id="149" w:author="Huizer, M.H. (Martijn)" w:date="2017-01-03T16:18:00Z"/>
                <w:rFonts w:ascii="Calibri" w:eastAsia="Times New Roman" w:hAnsi="Calibri" w:cs="Times New Roman"/>
                <w:i/>
                <w:iCs/>
                <w:color w:val="000000"/>
                <w:lang w:eastAsia="nl-NL"/>
              </w:rPr>
            </w:pPr>
            <w:ins w:id="150" w:author="Huizer, M.H. (Martijn)" w:date="2017-01-03T16:18:00Z">
              <w:r w:rsidRPr="00002666">
                <w:rPr>
                  <w:rFonts w:ascii="Calibri" w:eastAsia="Times New Roman" w:hAnsi="Calibri" w:cs="Times New Roman"/>
                  <w:i/>
                  <w:iCs/>
                  <w:color w:val="000000"/>
                  <w:lang w:eastAsia="nl-NL"/>
                </w:rPr>
                <w:t>€ 50</w:t>
              </w:r>
            </w:ins>
          </w:p>
        </w:tc>
        <w:tc>
          <w:tcPr>
            <w:tcW w:w="2580" w:type="dxa"/>
            <w:tcBorders>
              <w:top w:val="nil"/>
              <w:left w:val="nil"/>
              <w:bottom w:val="nil"/>
              <w:right w:val="nil"/>
            </w:tcBorders>
            <w:shd w:val="clear" w:color="auto" w:fill="auto"/>
            <w:noWrap/>
            <w:vAlign w:val="bottom"/>
            <w:hideMark/>
          </w:tcPr>
          <w:p w14:paraId="5316FDC2" w14:textId="77777777" w:rsidR="00002666" w:rsidRPr="00002666" w:rsidRDefault="00002666" w:rsidP="00002666">
            <w:pPr>
              <w:spacing w:after="0" w:line="240" w:lineRule="auto"/>
              <w:jc w:val="right"/>
              <w:rPr>
                <w:ins w:id="151" w:author="Huizer, M.H. (Martijn)" w:date="2017-01-03T16:18:00Z"/>
                <w:rFonts w:ascii="Calibri" w:eastAsia="Times New Roman" w:hAnsi="Calibri" w:cs="Times New Roman"/>
                <w:i/>
                <w:iCs/>
                <w:color w:val="000000"/>
                <w:lang w:eastAsia="nl-NL"/>
              </w:rPr>
            </w:pPr>
          </w:p>
        </w:tc>
      </w:tr>
      <w:tr w:rsidR="00002666" w:rsidRPr="00002666" w14:paraId="07D12158" w14:textId="77777777" w:rsidTr="00002666">
        <w:trPr>
          <w:trHeight w:val="300"/>
          <w:ins w:id="152" w:author="Huizer, M.H. (Martijn)" w:date="2017-01-03T16:18:00Z"/>
        </w:trPr>
        <w:tc>
          <w:tcPr>
            <w:tcW w:w="2560" w:type="dxa"/>
            <w:tcBorders>
              <w:top w:val="nil"/>
              <w:left w:val="nil"/>
              <w:bottom w:val="nil"/>
              <w:right w:val="nil"/>
            </w:tcBorders>
            <w:shd w:val="clear" w:color="auto" w:fill="auto"/>
            <w:noWrap/>
            <w:vAlign w:val="bottom"/>
            <w:hideMark/>
          </w:tcPr>
          <w:p w14:paraId="2B8A7217" w14:textId="77777777" w:rsidR="00002666" w:rsidRPr="00002666" w:rsidRDefault="00002666" w:rsidP="00002666">
            <w:pPr>
              <w:spacing w:after="0" w:line="240" w:lineRule="auto"/>
              <w:rPr>
                <w:ins w:id="153" w:author="Huizer, M.H. (Martijn)" w:date="2017-01-03T16:18:00Z"/>
                <w:rFonts w:ascii="Calibri" w:eastAsia="Times New Roman" w:hAnsi="Calibri" w:cs="Times New Roman"/>
                <w:color w:val="000000"/>
                <w:lang w:eastAsia="nl-NL"/>
              </w:rPr>
            </w:pPr>
            <w:ins w:id="154" w:author="Huizer, M.H. (Martijn)" w:date="2017-01-03T16:18:00Z">
              <w:r w:rsidRPr="00002666">
                <w:rPr>
                  <w:rFonts w:ascii="Calibri" w:eastAsia="Times New Roman" w:hAnsi="Calibri" w:cs="Times New Roman"/>
                  <w:color w:val="000000"/>
                  <w:lang w:eastAsia="nl-NL"/>
                </w:rPr>
                <w:t>Reviews</w:t>
              </w:r>
            </w:ins>
          </w:p>
        </w:tc>
        <w:tc>
          <w:tcPr>
            <w:tcW w:w="2840" w:type="dxa"/>
            <w:tcBorders>
              <w:top w:val="nil"/>
              <w:left w:val="nil"/>
              <w:bottom w:val="nil"/>
              <w:right w:val="nil"/>
            </w:tcBorders>
            <w:shd w:val="clear" w:color="auto" w:fill="auto"/>
            <w:noWrap/>
            <w:vAlign w:val="bottom"/>
            <w:hideMark/>
          </w:tcPr>
          <w:p w14:paraId="7947A914" w14:textId="77777777" w:rsidR="00002666" w:rsidRPr="00002666" w:rsidRDefault="00002666" w:rsidP="00002666">
            <w:pPr>
              <w:spacing w:after="0" w:line="240" w:lineRule="auto"/>
              <w:jc w:val="right"/>
              <w:rPr>
                <w:ins w:id="155" w:author="Huizer, M.H. (Martijn)" w:date="2017-01-03T16:18:00Z"/>
                <w:rFonts w:ascii="Calibri" w:eastAsia="Times New Roman" w:hAnsi="Calibri" w:cs="Times New Roman"/>
                <w:color w:val="000000"/>
                <w:lang w:eastAsia="nl-NL"/>
              </w:rPr>
            </w:pPr>
            <w:ins w:id="156" w:author="Huizer, M.H. (Martijn)" w:date="2017-01-03T16:18:00Z">
              <w:r w:rsidRPr="00002666">
                <w:rPr>
                  <w:rFonts w:ascii="Calibri" w:eastAsia="Times New Roman" w:hAnsi="Calibri" w:cs="Times New Roman"/>
                  <w:color w:val="000000"/>
                  <w:lang w:eastAsia="nl-NL"/>
                </w:rPr>
                <w:t>€ 250</w:t>
              </w:r>
            </w:ins>
          </w:p>
        </w:tc>
        <w:tc>
          <w:tcPr>
            <w:tcW w:w="2580" w:type="dxa"/>
            <w:tcBorders>
              <w:top w:val="nil"/>
              <w:left w:val="nil"/>
              <w:bottom w:val="nil"/>
              <w:right w:val="nil"/>
            </w:tcBorders>
            <w:shd w:val="clear" w:color="auto" w:fill="auto"/>
            <w:noWrap/>
            <w:vAlign w:val="bottom"/>
            <w:hideMark/>
          </w:tcPr>
          <w:p w14:paraId="4D2E6478" w14:textId="77777777" w:rsidR="00002666" w:rsidRPr="00002666" w:rsidRDefault="00002666" w:rsidP="00002666">
            <w:pPr>
              <w:spacing w:after="0" w:line="240" w:lineRule="auto"/>
              <w:jc w:val="right"/>
              <w:rPr>
                <w:ins w:id="157" w:author="Huizer, M.H. (Martijn)" w:date="2017-01-03T16:18:00Z"/>
                <w:rFonts w:ascii="Calibri" w:eastAsia="Times New Roman" w:hAnsi="Calibri" w:cs="Times New Roman"/>
                <w:color w:val="000000"/>
                <w:lang w:eastAsia="nl-NL"/>
              </w:rPr>
            </w:pPr>
          </w:p>
        </w:tc>
      </w:tr>
      <w:tr w:rsidR="00002666" w:rsidRPr="00002666" w14:paraId="2B4ACF6A" w14:textId="77777777" w:rsidTr="00002666">
        <w:trPr>
          <w:trHeight w:val="300"/>
          <w:ins w:id="158" w:author="Huizer, M.H. (Martijn)" w:date="2017-01-03T16:18:00Z"/>
        </w:trPr>
        <w:tc>
          <w:tcPr>
            <w:tcW w:w="2560" w:type="dxa"/>
            <w:tcBorders>
              <w:top w:val="nil"/>
              <w:left w:val="nil"/>
              <w:bottom w:val="nil"/>
              <w:right w:val="nil"/>
            </w:tcBorders>
            <w:shd w:val="clear" w:color="auto" w:fill="auto"/>
            <w:noWrap/>
            <w:vAlign w:val="bottom"/>
            <w:hideMark/>
          </w:tcPr>
          <w:p w14:paraId="7CF8E6F6" w14:textId="77777777" w:rsidR="00002666" w:rsidRPr="00002666" w:rsidRDefault="00002666" w:rsidP="00002666">
            <w:pPr>
              <w:spacing w:after="0" w:line="240" w:lineRule="auto"/>
              <w:rPr>
                <w:ins w:id="159" w:author="Huizer, M.H. (Martijn)" w:date="2017-01-03T16:18:00Z"/>
                <w:rFonts w:ascii="Calibri" w:eastAsia="Times New Roman" w:hAnsi="Calibri" w:cs="Times New Roman"/>
                <w:color w:val="000000"/>
                <w:lang w:eastAsia="nl-NL"/>
              </w:rPr>
            </w:pPr>
            <w:proofErr w:type="spellStart"/>
            <w:ins w:id="160" w:author="Huizer, M.H. (Martijn)" w:date="2017-01-03T16:18:00Z">
              <w:r w:rsidRPr="00002666">
                <w:rPr>
                  <w:rFonts w:ascii="Calibri" w:eastAsia="Times New Roman" w:hAnsi="Calibri" w:cs="Times New Roman"/>
                  <w:color w:val="000000"/>
                  <w:lang w:eastAsia="nl-NL"/>
                </w:rPr>
                <w:t>Youtube</w:t>
              </w:r>
              <w:proofErr w:type="spellEnd"/>
              <w:r w:rsidRPr="00002666">
                <w:rPr>
                  <w:rFonts w:ascii="Calibri" w:eastAsia="Times New Roman" w:hAnsi="Calibri" w:cs="Times New Roman"/>
                  <w:color w:val="000000"/>
                  <w:lang w:eastAsia="nl-NL"/>
                </w:rPr>
                <w:t xml:space="preserve"> video</w:t>
              </w:r>
            </w:ins>
          </w:p>
        </w:tc>
        <w:tc>
          <w:tcPr>
            <w:tcW w:w="2840" w:type="dxa"/>
            <w:tcBorders>
              <w:top w:val="nil"/>
              <w:left w:val="nil"/>
              <w:bottom w:val="nil"/>
              <w:right w:val="nil"/>
            </w:tcBorders>
            <w:shd w:val="clear" w:color="auto" w:fill="auto"/>
            <w:noWrap/>
            <w:vAlign w:val="bottom"/>
            <w:hideMark/>
          </w:tcPr>
          <w:p w14:paraId="73C15BD5" w14:textId="77777777" w:rsidR="00002666" w:rsidRPr="00002666" w:rsidRDefault="00002666" w:rsidP="00002666">
            <w:pPr>
              <w:spacing w:after="0" w:line="240" w:lineRule="auto"/>
              <w:jc w:val="right"/>
              <w:rPr>
                <w:ins w:id="161" w:author="Huizer, M.H. (Martijn)" w:date="2017-01-03T16:18:00Z"/>
                <w:rFonts w:ascii="Calibri" w:eastAsia="Times New Roman" w:hAnsi="Calibri" w:cs="Times New Roman"/>
                <w:color w:val="000000"/>
                <w:lang w:eastAsia="nl-NL"/>
              </w:rPr>
            </w:pPr>
            <w:ins w:id="162" w:author="Huizer, M.H. (Martijn)" w:date="2017-01-03T16:18:00Z">
              <w:r w:rsidRPr="00002666">
                <w:rPr>
                  <w:rFonts w:ascii="Calibri" w:eastAsia="Times New Roman" w:hAnsi="Calibri" w:cs="Times New Roman"/>
                  <w:color w:val="000000"/>
                  <w:lang w:eastAsia="nl-NL"/>
                </w:rPr>
                <w:t>€ 250</w:t>
              </w:r>
            </w:ins>
          </w:p>
        </w:tc>
        <w:tc>
          <w:tcPr>
            <w:tcW w:w="2580" w:type="dxa"/>
            <w:tcBorders>
              <w:top w:val="nil"/>
              <w:left w:val="nil"/>
              <w:bottom w:val="nil"/>
              <w:right w:val="nil"/>
            </w:tcBorders>
            <w:shd w:val="clear" w:color="auto" w:fill="auto"/>
            <w:noWrap/>
            <w:vAlign w:val="bottom"/>
            <w:hideMark/>
          </w:tcPr>
          <w:p w14:paraId="5BECECF1" w14:textId="77777777" w:rsidR="00002666" w:rsidRPr="00002666" w:rsidRDefault="00002666" w:rsidP="00002666">
            <w:pPr>
              <w:spacing w:after="0" w:line="240" w:lineRule="auto"/>
              <w:jc w:val="right"/>
              <w:rPr>
                <w:ins w:id="163" w:author="Huizer, M.H. (Martijn)" w:date="2017-01-03T16:18:00Z"/>
                <w:rFonts w:ascii="Calibri" w:eastAsia="Times New Roman" w:hAnsi="Calibri" w:cs="Times New Roman"/>
                <w:color w:val="000000"/>
                <w:lang w:eastAsia="nl-NL"/>
              </w:rPr>
            </w:pPr>
          </w:p>
        </w:tc>
      </w:tr>
      <w:tr w:rsidR="00002666" w:rsidRPr="00002666" w14:paraId="33FB8337" w14:textId="77777777" w:rsidTr="00002666">
        <w:trPr>
          <w:trHeight w:val="300"/>
          <w:ins w:id="164" w:author="Huizer, M.H. (Martijn)" w:date="2017-01-03T16:18:00Z"/>
        </w:trPr>
        <w:tc>
          <w:tcPr>
            <w:tcW w:w="2560" w:type="dxa"/>
            <w:tcBorders>
              <w:top w:val="nil"/>
              <w:left w:val="nil"/>
              <w:bottom w:val="nil"/>
              <w:right w:val="nil"/>
            </w:tcBorders>
            <w:shd w:val="clear" w:color="auto" w:fill="auto"/>
            <w:noWrap/>
            <w:vAlign w:val="bottom"/>
            <w:hideMark/>
          </w:tcPr>
          <w:p w14:paraId="7003E4A1" w14:textId="77777777" w:rsidR="00002666" w:rsidRPr="00002666" w:rsidRDefault="00002666" w:rsidP="00002666">
            <w:pPr>
              <w:spacing w:after="0" w:line="240" w:lineRule="auto"/>
              <w:rPr>
                <w:ins w:id="165" w:author="Huizer, M.H. (Martijn)" w:date="2017-01-03T16:18:00Z"/>
                <w:rFonts w:ascii="Calibri" w:eastAsia="Times New Roman" w:hAnsi="Calibri" w:cs="Times New Roman"/>
                <w:color w:val="000000"/>
                <w:lang w:eastAsia="nl-NL"/>
              </w:rPr>
            </w:pPr>
            <w:ins w:id="166" w:author="Huizer, M.H. (Martijn)" w:date="2017-01-03T16:18:00Z">
              <w:r w:rsidRPr="00002666">
                <w:rPr>
                  <w:rFonts w:ascii="Calibri" w:eastAsia="Courier New" w:hAnsi="Calibri" w:cs="Times New Roman"/>
                  <w:color w:val="000000"/>
                  <w:lang w:val="en-GB" w:eastAsia="nl-NL"/>
                </w:rPr>
                <w:t>Videography using drones</w:t>
              </w:r>
            </w:ins>
          </w:p>
        </w:tc>
        <w:tc>
          <w:tcPr>
            <w:tcW w:w="2840" w:type="dxa"/>
            <w:tcBorders>
              <w:top w:val="nil"/>
              <w:left w:val="nil"/>
              <w:bottom w:val="nil"/>
              <w:right w:val="nil"/>
            </w:tcBorders>
            <w:shd w:val="clear" w:color="auto" w:fill="auto"/>
            <w:noWrap/>
            <w:vAlign w:val="bottom"/>
            <w:hideMark/>
          </w:tcPr>
          <w:p w14:paraId="6066ED7F" w14:textId="77777777" w:rsidR="00002666" w:rsidRPr="00002666" w:rsidRDefault="00002666" w:rsidP="00002666">
            <w:pPr>
              <w:spacing w:after="0" w:line="240" w:lineRule="auto"/>
              <w:jc w:val="right"/>
              <w:rPr>
                <w:ins w:id="167" w:author="Huizer, M.H. (Martijn)" w:date="2017-01-03T16:18:00Z"/>
                <w:rFonts w:ascii="Calibri" w:eastAsia="Times New Roman" w:hAnsi="Calibri" w:cs="Times New Roman"/>
                <w:color w:val="000000"/>
                <w:lang w:eastAsia="nl-NL"/>
              </w:rPr>
            </w:pPr>
            <w:ins w:id="168" w:author="Huizer, M.H. (Martijn)" w:date="2017-01-03T16:18:00Z">
              <w:r w:rsidRPr="00002666">
                <w:rPr>
                  <w:rFonts w:ascii="Calibri" w:eastAsia="Times New Roman" w:hAnsi="Calibri" w:cs="Times New Roman"/>
                  <w:color w:val="000000"/>
                  <w:lang w:eastAsia="nl-NL"/>
                </w:rPr>
                <w:t>€ 1.000</w:t>
              </w:r>
            </w:ins>
          </w:p>
        </w:tc>
        <w:tc>
          <w:tcPr>
            <w:tcW w:w="2580" w:type="dxa"/>
            <w:tcBorders>
              <w:top w:val="nil"/>
              <w:left w:val="nil"/>
              <w:bottom w:val="nil"/>
              <w:right w:val="nil"/>
            </w:tcBorders>
            <w:shd w:val="clear" w:color="auto" w:fill="auto"/>
            <w:noWrap/>
            <w:vAlign w:val="bottom"/>
            <w:hideMark/>
          </w:tcPr>
          <w:p w14:paraId="67B20876" w14:textId="77777777" w:rsidR="00002666" w:rsidRPr="00002666" w:rsidRDefault="00002666" w:rsidP="00002666">
            <w:pPr>
              <w:spacing w:after="0" w:line="240" w:lineRule="auto"/>
              <w:jc w:val="right"/>
              <w:rPr>
                <w:ins w:id="169" w:author="Huizer, M.H. (Martijn)" w:date="2017-01-03T16:18:00Z"/>
                <w:rFonts w:ascii="Calibri" w:eastAsia="Times New Roman" w:hAnsi="Calibri" w:cs="Times New Roman"/>
                <w:color w:val="000000"/>
                <w:lang w:eastAsia="nl-NL"/>
              </w:rPr>
            </w:pPr>
          </w:p>
        </w:tc>
      </w:tr>
    </w:tbl>
    <w:p w14:paraId="04E814B4" w14:textId="77777777" w:rsidR="00002666" w:rsidRDefault="00002666">
      <w:pPr>
        <w:pStyle w:val="ListParagraph"/>
        <w:rPr>
          <w:ins w:id="170" w:author="Huizer, M.H. (Martijn)" w:date="2017-01-03T16:18:00Z"/>
          <w:lang w:val="en-GB"/>
        </w:rPr>
        <w:pPrChange w:id="171" w:author="Huizer, M.H. (Martijn)" w:date="2017-01-03T16:18:00Z">
          <w:pPr>
            <w:pStyle w:val="ListParagraph"/>
            <w:numPr>
              <w:numId w:val="9"/>
            </w:numPr>
            <w:ind w:hanging="360"/>
          </w:pPr>
        </w:pPrChange>
      </w:pPr>
    </w:p>
    <w:p w14:paraId="52E5A17B" w14:textId="77777777" w:rsidR="00002666" w:rsidRDefault="00002666">
      <w:pPr>
        <w:pStyle w:val="ListParagraph"/>
        <w:rPr>
          <w:ins w:id="172" w:author="Huizer, M.H. (Martijn)" w:date="2017-01-03T16:17:00Z"/>
          <w:lang w:val="en-GB"/>
        </w:rPr>
        <w:pPrChange w:id="173" w:author="Huizer, M.H. (Martijn)" w:date="2017-01-03T16:18:00Z">
          <w:pPr>
            <w:pStyle w:val="ListParagraph"/>
            <w:numPr>
              <w:numId w:val="9"/>
            </w:numPr>
            <w:ind w:hanging="360"/>
          </w:pPr>
        </w:pPrChange>
      </w:pPr>
    </w:p>
    <w:p w14:paraId="4FC02D12" w14:textId="1086228C" w:rsidR="00002666" w:rsidRDefault="00002666">
      <w:pPr>
        <w:pStyle w:val="ListParagraph"/>
        <w:rPr>
          <w:ins w:id="174" w:author="Huizer, M.H. (Martijn)" w:date="2017-01-03T16:16:00Z"/>
          <w:lang w:val="en-GB"/>
        </w:rPr>
        <w:pPrChange w:id="175" w:author="Huizer, M.H. (Martijn)" w:date="2017-01-03T16:17:00Z">
          <w:pPr>
            <w:pStyle w:val="ListParagraph"/>
            <w:numPr>
              <w:numId w:val="9"/>
            </w:numPr>
            <w:ind w:hanging="360"/>
          </w:pPr>
        </w:pPrChange>
      </w:pPr>
      <w:ins w:id="176" w:author="Huizer, M.H. (Martijn)" w:date="2017-01-03T16:17:00Z">
        <w:r>
          <w:rPr>
            <w:noProof/>
            <w:lang w:eastAsia="nl-NL"/>
          </w:rPr>
          <w:drawing>
            <wp:inline distT="0" distB="0" distL="0" distR="0" wp14:anchorId="0F6FE387" wp14:editId="05EDD80D">
              <wp:extent cx="3486150" cy="2324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6150" cy="2324100"/>
                      </a:xfrm>
                      <a:prstGeom prst="rect">
                        <a:avLst/>
                      </a:prstGeom>
                      <a:noFill/>
                      <a:ln>
                        <a:noFill/>
                      </a:ln>
                    </pic:spPr>
                  </pic:pic>
                </a:graphicData>
              </a:graphic>
            </wp:inline>
          </w:drawing>
        </w:r>
      </w:ins>
    </w:p>
    <w:p w14:paraId="6EEB7FCC" w14:textId="77777777" w:rsidR="00002666" w:rsidRPr="009F733C" w:rsidRDefault="00002666">
      <w:pPr>
        <w:pStyle w:val="ListParagraph"/>
        <w:rPr>
          <w:ins w:id="177" w:author="Huizer, M.H. (Martijn)" w:date="2017-01-03T15:57:00Z"/>
          <w:lang w:val="en-GB"/>
        </w:rPr>
        <w:pPrChange w:id="178" w:author="Huizer, M.H. (Martijn)" w:date="2017-01-03T16:16:00Z">
          <w:pPr>
            <w:pStyle w:val="ListParagraph"/>
            <w:numPr>
              <w:numId w:val="9"/>
            </w:numPr>
            <w:ind w:hanging="360"/>
          </w:pPr>
        </w:pPrChange>
      </w:pPr>
    </w:p>
    <w:p w14:paraId="46010B39" w14:textId="77777777" w:rsidR="002918FD" w:rsidRDefault="002918FD" w:rsidP="009A03D1">
      <w:pPr>
        <w:rPr>
          <w:b/>
          <w:lang w:val="en-GB"/>
        </w:rPr>
      </w:pPr>
    </w:p>
    <w:p w14:paraId="04FBAF7E" w14:textId="77777777" w:rsidR="003B30D0" w:rsidRDefault="003B30D0" w:rsidP="009A03D1">
      <w:pPr>
        <w:rPr>
          <w:b/>
          <w:lang w:val="en-GB"/>
        </w:rPr>
      </w:pPr>
    </w:p>
    <w:p w14:paraId="4E70D6FB" w14:textId="77777777" w:rsidR="00002666" w:rsidRDefault="00002666" w:rsidP="009A03D1">
      <w:pPr>
        <w:rPr>
          <w:ins w:id="179" w:author="Huizer, M.H. (Martijn)" w:date="2017-01-03T16:18:00Z"/>
          <w:b/>
          <w:lang w:val="en-GB"/>
        </w:rPr>
      </w:pPr>
    </w:p>
    <w:p w14:paraId="59F43938" w14:textId="77777777" w:rsidR="00002666" w:rsidRDefault="00002666" w:rsidP="009A03D1">
      <w:pPr>
        <w:rPr>
          <w:ins w:id="180" w:author="Huizer, M.H. (Martijn)" w:date="2017-01-03T16:18:00Z"/>
          <w:b/>
          <w:lang w:val="en-GB"/>
        </w:rPr>
      </w:pPr>
    </w:p>
    <w:p w14:paraId="0943F19D" w14:textId="77777777" w:rsidR="00002666" w:rsidRDefault="00002666" w:rsidP="009A03D1">
      <w:pPr>
        <w:rPr>
          <w:ins w:id="181" w:author="Huizer, M.H. (Martijn)" w:date="2017-01-03T16:18:00Z"/>
          <w:b/>
          <w:lang w:val="en-GB"/>
        </w:rPr>
      </w:pPr>
    </w:p>
    <w:p w14:paraId="0E98C677" w14:textId="77777777" w:rsidR="00002666" w:rsidRDefault="00002666" w:rsidP="009A03D1">
      <w:pPr>
        <w:rPr>
          <w:ins w:id="182" w:author="Huizer, M.H. (Martijn)" w:date="2017-01-03T16:18:00Z"/>
          <w:b/>
          <w:lang w:val="en-GB"/>
        </w:rPr>
      </w:pPr>
    </w:p>
    <w:p w14:paraId="16028013" w14:textId="77777777" w:rsidR="00002666" w:rsidRDefault="00002666" w:rsidP="009A03D1">
      <w:pPr>
        <w:rPr>
          <w:ins w:id="183" w:author="Huizer, M.H. (Martijn)" w:date="2017-01-03T16:18:00Z"/>
          <w:b/>
          <w:lang w:val="en-GB"/>
        </w:rPr>
      </w:pPr>
    </w:p>
    <w:p w14:paraId="78F81F42" w14:textId="77777777" w:rsidR="00002666" w:rsidRDefault="00002666" w:rsidP="009A03D1">
      <w:pPr>
        <w:rPr>
          <w:ins w:id="184" w:author="Huizer, M.H. (Martijn)" w:date="2017-01-03T16:18:00Z"/>
          <w:b/>
          <w:lang w:val="en-GB"/>
        </w:rPr>
      </w:pPr>
    </w:p>
    <w:p w14:paraId="61D41651" w14:textId="77777777" w:rsidR="00002666" w:rsidRDefault="00002666" w:rsidP="009A03D1">
      <w:pPr>
        <w:rPr>
          <w:ins w:id="185" w:author="Huizer, M.H. (Martijn)" w:date="2017-01-03T16:18:00Z"/>
          <w:b/>
          <w:lang w:val="en-GB"/>
        </w:rPr>
      </w:pPr>
    </w:p>
    <w:p w14:paraId="20691EA2" w14:textId="77777777" w:rsidR="00002666" w:rsidRDefault="00002666" w:rsidP="009A03D1">
      <w:pPr>
        <w:rPr>
          <w:ins w:id="186" w:author="Huizer, M.H. (Martijn)" w:date="2017-01-03T16:18:00Z"/>
          <w:b/>
          <w:lang w:val="en-GB"/>
        </w:rPr>
      </w:pPr>
    </w:p>
    <w:p w14:paraId="7BC8F454" w14:textId="77777777" w:rsidR="00002666" w:rsidRDefault="00002666" w:rsidP="009A03D1">
      <w:pPr>
        <w:rPr>
          <w:ins w:id="187" w:author="Huizer, M.H. (Martijn)" w:date="2017-01-03T16:18:00Z"/>
          <w:b/>
          <w:lang w:val="en-GB"/>
        </w:rPr>
      </w:pPr>
    </w:p>
    <w:p w14:paraId="675245A8" w14:textId="77777777" w:rsidR="00002666" w:rsidRDefault="00002666" w:rsidP="009A03D1">
      <w:pPr>
        <w:rPr>
          <w:ins w:id="188" w:author="Huizer, M.H. (Martijn)" w:date="2017-01-03T16:18:00Z"/>
          <w:b/>
          <w:lang w:val="en-GB"/>
        </w:rPr>
      </w:pPr>
    </w:p>
    <w:p w14:paraId="5A4723B5" w14:textId="77777777" w:rsidR="00002666" w:rsidRDefault="00002666" w:rsidP="009A03D1">
      <w:pPr>
        <w:rPr>
          <w:ins w:id="189" w:author="Huizer, M.H. (Martijn)" w:date="2017-01-03T16:18:00Z"/>
          <w:b/>
          <w:lang w:val="en-GB"/>
        </w:rPr>
      </w:pPr>
    </w:p>
    <w:p w14:paraId="7631C33F" w14:textId="77777777" w:rsidR="00002666" w:rsidRDefault="00002666" w:rsidP="009A03D1">
      <w:pPr>
        <w:rPr>
          <w:ins w:id="190" w:author="Huizer, M.H. (Martijn)" w:date="2017-01-03T16:18:00Z"/>
          <w:b/>
          <w:lang w:val="en-GB"/>
        </w:rPr>
      </w:pPr>
    </w:p>
    <w:p w14:paraId="6E1C48B0" w14:textId="77777777" w:rsidR="00002666" w:rsidRDefault="00002666" w:rsidP="009A03D1">
      <w:pPr>
        <w:rPr>
          <w:ins w:id="191" w:author="Huizer, M.H. (Martijn)" w:date="2017-01-03T16:18:00Z"/>
          <w:b/>
          <w:lang w:val="en-GB"/>
        </w:rPr>
      </w:pPr>
    </w:p>
    <w:p w14:paraId="46882F24" w14:textId="77777777" w:rsidR="009A03D1" w:rsidRDefault="003B30D0" w:rsidP="009A03D1">
      <w:pPr>
        <w:rPr>
          <w:lang w:val="en-GB"/>
        </w:rPr>
      </w:pPr>
      <w:r>
        <w:rPr>
          <w:b/>
          <w:lang w:val="en-GB"/>
        </w:rPr>
        <w:lastRenderedPageBreak/>
        <w:t xml:space="preserve"> </w:t>
      </w:r>
      <w:r w:rsidR="005F6DAA">
        <w:rPr>
          <w:b/>
          <w:lang w:val="en-GB"/>
        </w:rPr>
        <w:t>(</w:t>
      </w:r>
      <w:r w:rsidR="009A03D1" w:rsidRPr="009A03D1">
        <w:rPr>
          <w:b/>
          <w:lang w:val="en-GB"/>
        </w:rPr>
        <w:t xml:space="preserve">5) </w:t>
      </w:r>
      <w:r w:rsidR="009A03D1" w:rsidRPr="009A03D1">
        <w:rPr>
          <w:lang w:val="en-GB"/>
        </w:rPr>
        <w:t>Back page</w:t>
      </w:r>
    </w:p>
    <w:p w14:paraId="71856505" w14:textId="77777777" w:rsidR="009A03D1" w:rsidRDefault="009A03D1" w:rsidP="009A03D1">
      <w:pPr>
        <w:rPr>
          <w:lang w:val="en-GB"/>
        </w:rPr>
      </w:pPr>
      <w:r>
        <w:rPr>
          <w:lang w:val="en-GB"/>
        </w:rPr>
        <w:t>Contact us</w:t>
      </w:r>
    </w:p>
    <w:p w14:paraId="25817511" w14:textId="33F7C83F" w:rsidR="004F03AA" w:rsidDel="00002666" w:rsidRDefault="004F03AA" w:rsidP="009A03D1">
      <w:pPr>
        <w:rPr>
          <w:del w:id="192" w:author="Huizer, M.H. (Martijn)" w:date="2017-01-03T16:23:00Z"/>
          <w:lang w:val="en-GB"/>
        </w:rPr>
      </w:pPr>
      <w:del w:id="193" w:author="Huizer, M.H. (Martijn)" w:date="2017-01-03T16:23:00Z">
        <w:r w:rsidDel="00002666">
          <w:rPr>
            <w:lang w:val="en-GB"/>
          </w:rPr>
          <w:delText>Maybe add a cool travel photo with quote:</w:delText>
        </w:r>
      </w:del>
    </w:p>
    <w:p w14:paraId="7274D794" w14:textId="332CF55E" w:rsidR="004F03AA" w:rsidDel="00002666" w:rsidRDefault="004F03AA" w:rsidP="009A03D1">
      <w:pPr>
        <w:rPr>
          <w:del w:id="194" w:author="Huizer, M.H. (Martijn)" w:date="2017-01-03T16:23:00Z"/>
          <w:lang w:val="en-GB"/>
        </w:rPr>
      </w:pPr>
      <w:del w:id="195" w:author="Huizer, M.H. (Martijn)" w:date="2017-01-03T16:23:00Z">
        <w:r w:rsidDel="00002666">
          <w:rPr>
            <w:noProof/>
            <w:lang w:eastAsia="nl-NL"/>
          </w:rPr>
          <w:drawing>
            <wp:inline distT="0" distB="0" distL="0" distR="0" wp14:anchorId="7AE6BBD5" wp14:editId="00C0DABC">
              <wp:extent cx="5695950" cy="37052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95950" cy="3705225"/>
                      </a:xfrm>
                      <a:prstGeom prst="rect">
                        <a:avLst/>
                      </a:prstGeom>
                      <a:noFill/>
                      <a:ln>
                        <a:noFill/>
                      </a:ln>
                    </pic:spPr>
                  </pic:pic>
                </a:graphicData>
              </a:graphic>
            </wp:inline>
          </w:drawing>
        </w:r>
      </w:del>
    </w:p>
    <w:p w14:paraId="077F30C5" w14:textId="77777777" w:rsidR="004F03AA" w:rsidRDefault="004F03AA" w:rsidP="009A03D1">
      <w:pPr>
        <w:rPr>
          <w:lang w:val="en-GB"/>
        </w:rPr>
      </w:pPr>
      <w:r>
        <w:rPr>
          <w:lang w:val="en-GB"/>
        </w:rPr>
        <w:t>And a block with our contact information</w:t>
      </w:r>
    </w:p>
    <w:p w14:paraId="357EAD8A" w14:textId="77777777" w:rsidR="004F03AA" w:rsidRPr="009A03D1" w:rsidRDefault="004F03AA" w:rsidP="009A03D1">
      <w:pPr>
        <w:rPr>
          <w:lang w:val="en-GB"/>
        </w:rPr>
      </w:pPr>
      <w:r>
        <w:rPr>
          <w:noProof/>
          <w:lang w:eastAsia="nl-NL"/>
        </w:rPr>
        <w:drawing>
          <wp:inline distT="0" distB="0" distL="0" distR="0" wp14:anchorId="0194179F" wp14:editId="295AE084">
            <wp:extent cx="5486400" cy="2914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914650"/>
                    </a:xfrm>
                    <a:prstGeom prst="rect">
                      <a:avLst/>
                    </a:prstGeom>
                    <a:noFill/>
                    <a:ln>
                      <a:noFill/>
                    </a:ln>
                  </pic:spPr>
                </pic:pic>
              </a:graphicData>
            </a:graphic>
          </wp:inline>
        </w:drawing>
      </w:r>
    </w:p>
    <w:p w14:paraId="34A99545" w14:textId="77777777" w:rsidR="00213459" w:rsidRPr="00213459" w:rsidRDefault="00213459">
      <w:pPr>
        <w:rPr>
          <w:ins w:id="196" w:author="Huizer, M.H. (Martijn)" w:date="2017-01-03T15:47:00Z"/>
          <w:lang w:val="en-GB"/>
        </w:rPr>
      </w:pPr>
    </w:p>
    <w:p w14:paraId="526B0FC1" w14:textId="28AC7D75" w:rsidR="00213459" w:rsidRDefault="00002666">
      <w:pPr>
        <w:rPr>
          <w:ins w:id="197" w:author="Huizer, M.H. (Martijn)" w:date="2017-01-03T16:23:00Z"/>
          <w:lang w:val="en-GB"/>
        </w:rPr>
      </w:pPr>
      <w:ins w:id="198" w:author="Huizer, M.H. (Martijn)" w:date="2017-01-03T16:18:00Z">
        <w:r>
          <w:rPr>
            <w:lang w:val="en-GB"/>
          </w:rPr>
          <w:t>( I will send the contact information later, but we need ‘space’ for three contact persons)</w:t>
        </w:r>
      </w:ins>
    </w:p>
    <w:p w14:paraId="1AEE11D8" w14:textId="77777777" w:rsidR="00002666" w:rsidRDefault="00002666">
      <w:pPr>
        <w:rPr>
          <w:ins w:id="199" w:author="Huizer, M.H. (Martijn)" w:date="2017-01-03T16:23:00Z"/>
          <w:lang w:val="en-GB"/>
        </w:rPr>
      </w:pPr>
    </w:p>
    <w:p w14:paraId="280A0A33" w14:textId="243613BE" w:rsidR="00002666" w:rsidRDefault="00002666">
      <w:pPr>
        <w:rPr>
          <w:ins w:id="200" w:author="Huizer, M.H. (Martijn)" w:date="2017-01-03T16:23:00Z"/>
          <w:lang w:val="en-GB"/>
        </w:rPr>
      </w:pPr>
      <w:ins w:id="201" w:author="Huizer, M.H. (Martijn)" w:date="2017-01-03T16:23:00Z">
        <w:r>
          <w:rPr>
            <w:lang w:val="en-GB"/>
          </w:rPr>
          <w:t>Add a block with our social media channels:</w:t>
        </w:r>
      </w:ins>
    </w:p>
    <w:p w14:paraId="14053D36" w14:textId="77777777" w:rsidR="00002666" w:rsidRDefault="00002666">
      <w:pPr>
        <w:rPr>
          <w:ins w:id="202" w:author="Huizer, M.H. (Martijn)" w:date="2017-01-03T16:23:00Z"/>
          <w:lang w:val="en-GB"/>
        </w:rPr>
      </w:pPr>
    </w:p>
    <w:p w14:paraId="3A2F532D" w14:textId="1F6F6147" w:rsidR="00002666" w:rsidRPr="00213459" w:rsidRDefault="00002666">
      <w:pPr>
        <w:rPr>
          <w:ins w:id="203" w:author="Huizer, M.H. (Martijn)" w:date="2017-01-03T15:47:00Z"/>
          <w:lang w:val="en-GB"/>
        </w:rPr>
      </w:pPr>
      <w:ins w:id="204" w:author="Huizer, M.H. (Martijn)" w:date="2017-01-03T16:23:00Z">
        <w:r>
          <w:rPr>
            <w:rFonts w:ascii="Calibri" w:hAnsi="Calibri"/>
            <w:noProof/>
            <w:color w:val="1F497D"/>
            <w:shd w:val="clear" w:color="auto" w:fill="FFFFFF"/>
            <w:lang w:eastAsia="nl-NL"/>
          </w:rPr>
          <w:drawing>
            <wp:inline distT="0" distB="0" distL="0" distR="0" wp14:anchorId="17FF05FE" wp14:editId="21CBB870">
              <wp:extent cx="152400" cy="152400"/>
              <wp:effectExtent l="0" t="0" r="0" b="0"/>
              <wp:docPr id="10" name="Picture 10" descr="https://ci3.googleusercontent.com/proxy/c-rqtKLuHjL29Sx8EWulGD5UJuiUB7-kmUX5gzjGDBpV3G9anudzfRTeTBXdHThqaTZ9Ndq_kUjN_EGT33k5LSWz5aGpehXLDC8QSRwx=s0-d-e1-ft#http://www.vakantiewegwijzer.be/vakantiefoto/twit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3.googleusercontent.com/proxy/c-rqtKLuHjL29Sx8EWulGD5UJuiUB7-kmUX5gzjGDBpV3G9anudzfRTeTBXdHThqaTZ9Ndq_kUjN_EGT33k5LSWz5aGpehXLDC8QSRwx=s0-d-e1-ft#http://www.vakantiewegwijzer.be/vakantiefoto/twitte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02666">
          <w:rPr>
            <w:rFonts w:ascii="Calibri" w:hAnsi="Calibri"/>
            <w:color w:val="1F497D"/>
            <w:shd w:val="clear" w:color="auto" w:fill="FFFFFF"/>
            <w:lang w:val="en-GB"/>
            <w:rPrChange w:id="205" w:author="Huizer, M.H. (Martijn)" w:date="2017-01-03T16:23:00Z">
              <w:rPr>
                <w:rFonts w:ascii="Calibri" w:hAnsi="Calibri"/>
                <w:color w:val="1F497D"/>
                <w:shd w:val="clear" w:color="auto" w:fill="FFFFFF"/>
              </w:rPr>
            </w:rPrChange>
          </w:rPr>
          <w:t>  Twitter - </w:t>
        </w:r>
        <w:r>
          <w:rPr>
            <w:rFonts w:ascii="Calibri" w:hAnsi="Calibri"/>
            <w:color w:val="1F497D"/>
            <w:shd w:val="clear" w:color="auto" w:fill="FFFFFF"/>
          </w:rPr>
          <w:fldChar w:fldCharType="begin"/>
        </w:r>
        <w:r w:rsidRPr="00002666">
          <w:rPr>
            <w:rFonts w:ascii="Calibri" w:hAnsi="Calibri"/>
            <w:color w:val="1F497D"/>
            <w:shd w:val="clear" w:color="auto" w:fill="FFFFFF"/>
            <w:lang w:val="en-GB"/>
            <w:rPrChange w:id="206" w:author="Huizer, M.H. (Martijn)" w:date="2017-01-03T16:23:00Z">
              <w:rPr>
                <w:rFonts w:ascii="Calibri" w:hAnsi="Calibri"/>
                <w:color w:val="1F497D"/>
                <w:shd w:val="clear" w:color="auto" w:fill="FFFFFF"/>
              </w:rPr>
            </w:rPrChange>
          </w:rPr>
          <w:instrText xml:space="preserve"> HYPERLINK "https://twitter.com/reishonger" \t "_blank" </w:instrText>
        </w:r>
        <w:r>
          <w:rPr>
            <w:rFonts w:ascii="Calibri" w:hAnsi="Calibri"/>
            <w:color w:val="1F497D"/>
            <w:shd w:val="clear" w:color="auto" w:fill="FFFFFF"/>
          </w:rPr>
          <w:fldChar w:fldCharType="separate"/>
        </w:r>
        <w:r w:rsidRPr="00002666">
          <w:rPr>
            <w:rStyle w:val="Hyperlink"/>
            <w:rFonts w:ascii="Calibri" w:hAnsi="Calibri"/>
            <w:color w:val="1155CC"/>
            <w:shd w:val="clear" w:color="auto" w:fill="FFFFFF"/>
            <w:lang w:val="en-GB"/>
            <w:rPrChange w:id="207" w:author="Huizer, M.H. (Martijn)" w:date="2017-01-03T16:23:00Z">
              <w:rPr>
                <w:rStyle w:val="Hyperlink"/>
                <w:rFonts w:ascii="Calibri" w:hAnsi="Calibri"/>
                <w:color w:val="1155CC"/>
                <w:shd w:val="clear" w:color="auto" w:fill="FFFFFF"/>
              </w:rPr>
            </w:rPrChange>
          </w:rPr>
          <w:t>twitter.com/reishonger</w:t>
        </w:r>
        <w:r>
          <w:rPr>
            <w:rFonts w:ascii="Calibri" w:hAnsi="Calibri"/>
            <w:color w:val="1F497D"/>
            <w:shd w:val="clear" w:color="auto" w:fill="FFFFFF"/>
          </w:rPr>
          <w:fldChar w:fldCharType="end"/>
        </w:r>
        <w:r w:rsidRPr="00002666">
          <w:rPr>
            <w:rFonts w:ascii="Arial" w:hAnsi="Arial" w:cs="Arial"/>
            <w:color w:val="222222"/>
            <w:sz w:val="19"/>
            <w:szCs w:val="19"/>
            <w:lang w:val="en-GB"/>
            <w:rPrChange w:id="208" w:author="Huizer, M.H. (Martijn)" w:date="2017-01-03T16:23:00Z">
              <w:rPr>
                <w:rFonts w:ascii="Arial" w:hAnsi="Arial" w:cs="Arial"/>
                <w:color w:val="222222"/>
                <w:sz w:val="19"/>
                <w:szCs w:val="19"/>
              </w:rPr>
            </w:rPrChange>
          </w:rPr>
          <w:br/>
        </w:r>
        <w:r>
          <w:rPr>
            <w:rFonts w:ascii="Calibri" w:hAnsi="Calibri"/>
            <w:noProof/>
            <w:color w:val="1155CC"/>
            <w:shd w:val="clear" w:color="auto" w:fill="FFFFFF"/>
            <w:lang w:eastAsia="nl-NL"/>
          </w:rPr>
          <w:drawing>
            <wp:inline distT="0" distB="0" distL="0" distR="0" wp14:anchorId="2D95A2B0" wp14:editId="5ED3B693">
              <wp:extent cx="152400" cy="152400"/>
              <wp:effectExtent l="0" t="0" r="0" b="0"/>
              <wp:docPr id="6" name="Picture 6" descr="https://ci6.googleusercontent.com/proxy/z9lgaXA_5oWjSAWBoh8UUZ2H2gatOWhpfVTZGWNDbnuv97yOoOIwYfS3sU1QkhnFw2wKW0OlJ8NsMknkS_jBnJQ3aIltgAcz_RRuX3zAzvI=s0-d-e1-ft#http://www.vakantiewegwijzer.be/vakantiefoto/pinter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i6.googleusercontent.com/proxy/z9lgaXA_5oWjSAWBoh8UUZ2H2gatOWhpfVTZGWNDbnuv97yOoOIwYfS3sU1QkhnFw2wKW0OlJ8NsMknkS_jBnJQ3aIltgAcz_RRuX3zAzvI=s0-d-e1-ft#http://www.vakantiewegwijzer.be/vakantiefoto/pinterest.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02666">
          <w:rPr>
            <w:rFonts w:ascii="Calibri" w:hAnsi="Calibri"/>
            <w:color w:val="1F497D"/>
            <w:shd w:val="clear" w:color="auto" w:fill="FFFFFF"/>
            <w:lang w:val="en-GB"/>
            <w:rPrChange w:id="209" w:author="Huizer, M.H. (Martijn)" w:date="2017-01-03T16:23:00Z">
              <w:rPr>
                <w:rFonts w:ascii="Calibri" w:hAnsi="Calibri"/>
                <w:color w:val="1F497D"/>
                <w:shd w:val="clear" w:color="auto" w:fill="FFFFFF"/>
              </w:rPr>
            </w:rPrChange>
          </w:rPr>
          <w:t>  Pinterest - </w:t>
        </w:r>
        <w:r>
          <w:rPr>
            <w:rFonts w:ascii="Calibri" w:hAnsi="Calibri"/>
            <w:color w:val="1F497D"/>
            <w:shd w:val="clear" w:color="auto" w:fill="FFFFFF"/>
          </w:rPr>
          <w:fldChar w:fldCharType="begin"/>
        </w:r>
        <w:r w:rsidRPr="00002666">
          <w:rPr>
            <w:rFonts w:ascii="Calibri" w:hAnsi="Calibri"/>
            <w:color w:val="1F497D"/>
            <w:shd w:val="clear" w:color="auto" w:fill="FFFFFF"/>
            <w:lang w:val="en-GB"/>
            <w:rPrChange w:id="210" w:author="Huizer, M.H. (Martijn)" w:date="2017-01-03T16:23:00Z">
              <w:rPr>
                <w:rFonts w:ascii="Calibri" w:hAnsi="Calibri"/>
                <w:color w:val="1F497D"/>
                <w:shd w:val="clear" w:color="auto" w:fill="FFFFFF"/>
              </w:rPr>
            </w:rPrChange>
          </w:rPr>
          <w:instrText xml:space="preserve"> HYPERLINK "https://www.pinterest.com/reishonger/" \t "_blank" </w:instrText>
        </w:r>
        <w:r>
          <w:rPr>
            <w:rFonts w:ascii="Calibri" w:hAnsi="Calibri"/>
            <w:color w:val="1F497D"/>
            <w:shd w:val="clear" w:color="auto" w:fill="FFFFFF"/>
          </w:rPr>
          <w:fldChar w:fldCharType="separate"/>
        </w:r>
        <w:r w:rsidRPr="00002666">
          <w:rPr>
            <w:rStyle w:val="Hyperlink"/>
            <w:rFonts w:ascii="Calibri" w:hAnsi="Calibri"/>
            <w:color w:val="1155CC"/>
            <w:shd w:val="clear" w:color="auto" w:fill="FFFFFF"/>
            <w:lang w:val="en-GB"/>
            <w:rPrChange w:id="211" w:author="Huizer, M.H. (Martijn)" w:date="2017-01-03T16:23:00Z">
              <w:rPr>
                <w:rStyle w:val="Hyperlink"/>
                <w:rFonts w:ascii="Calibri" w:hAnsi="Calibri"/>
                <w:color w:val="1155CC"/>
                <w:shd w:val="clear" w:color="auto" w:fill="FFFFFF"/>
              </w:rPr>
            </w:rPrChange>
          </w:rPr>
          <w:t>pinterest.com/reishonger</w:t>
        </w:r>
        <w:r>
          <w:rPr>
            <w:rFonts w:ascii="Calibri" w:hAnsi="Calibri"/>
            <w:color w:val="1F497D"/>
            <w:shd w:val="clear" w:color="auto" w:fill="FFFFFF"/>
          </w:rPr>
          <w:fldChar w:fldCharType="end"/>
        </w:r>
        <w:r w:rsidRPr="00002666">
          <w:rPr>
            <w:rFonts w:ascii="Arial" w:hAnsi="Arial" w:cs="Arial"/>
            <w:color w:val="222222"/>
            <w:sz w:val="19"/>
            <w:szCs w:val="19"/>
            <w:lang w:val="en-GB"/>
            <w:rPrChange w:id="212" w:author="Huizer, M.H. (Martijn)" w:date="2017-01-03T16:23:00Z">
              <w:rPr>
                <w:rFonts w:ascii="Arial" w:hAnsi="Arial" w:cs="Arial"/>
                <w:color w:val="222222"/>
                <w:sz w:val="19"/>
                <w:szCs w:val="19"/>
              </w:rPr>
            </w:rPrChange>
          </w:rPr>
          <w:br/>
        </w:r>
        <w:r w:rsidRPr="00002666">
          <w:rPr>
            <w:rFonts w:ascii="Arial" w:hAnsi="Arial" w:cs="Arial"/>
            <w:color w:val="222222"/>
            <w:sz w:val="19"/>
            <w:szCs w:val="19"/>
            <w:shd w:val="clear" w:color="auto" w:fill="FFFFFF"/>
            <w:lang w:val="en-GB"/>
            <w:rPrChange w:id="213" w:author="Huizer, M.H. (Martijn)" w:date="2017-01-03T16:23:00Z">
              <w:rPr>
                <w:rFonts w:ascii="Arial" w:hAnsi="Arial" w:cs="Arial"/>
                <w:color w:val="222222"/>
                <w:sz w:val="19"/>
                <w:szCs w:val="19"/>
                <w:shd w:val="clear" w:color="auto" w:fill="FFFFFF"/>
              </w:rPr>
            </w:rPrChange>
          </w:rPr>
          <w:t> </w:t>
        </w:r>
        <w:r w:rsidRPr="00002666">
          <w:rPr>
            <w:rFonts w:ascii="Calibri" w:hAnsi="Calibri"/>
            <w:color w:val="1F497D"/>
            <w:shd w:val="clear" w:color="auto" w:fill="FFFFFF"/>
            <w:lang w:val="en-GB"/>
            <w:rPrChange w:id="214" w:author="Huizer, M.H. (Martijn)" w:date="2017-01-03T16:23:00Z">
              <w:rPr>
                <w:rFonts w:ascii="Calibri" w:hAnsi="Calibri"/>
                <w:color w:val="1F497D"/>
                <w:shd w:val="clear" w:color="auto" w:fill="FFFFFF"/>
              </w:rPr>
            </w:rPrChange>
          </w:rPr>
          <w:t> </w:t>
        </w:r>
        <w:proofErr w:type="spellStart"/>
        <w:r w:rsidRPr="00002666">
          <w:rPr>
            <w:rFonts w:ascii="Calibri" w:hAnsi="Calibri"/>
            <w:color w:val="1F497D"/>
            <w:shd w:val="clear" w:color="auto" w:fill="FFFFFF"/>
            <w:lang w:val="en-GB"/>
            <w:rPrChange w:id="215" w:author="Huizer, M.H. (Martijn)" w:date="2017-01-03T16:23:00Z">
              <w:rPr>
                <w:rFonts w:ascii="Calibri" w:hAnsi="Calibri"/>
                <w:color w:val="1F497D"/>
                <w:shd w:val="clear" w:color="auto" w:fill="FFFFFF"/>
              </w:rPr>
            </w:rPrChange>
          </w:rPr>
          <w:t>Youtube</w:t>
        </w:r>
        <w:proofErr w:type="spellEnd"/>
        <w:r w:rsidRPr="00002666">
          <w:rPr>
            <w:rFonts w:ascii="Calibri" w:hAnsi="Calibri"/>
            <w:color w:val="1F497D"/>
            <w:shd w:val="clear" w:color="auto" w:fill="FFFFFF"/>
            <w:lang w:val="en-GB"/>
            <w:rPrChange w:id="216" w:author="Huizer, M.H. (Martijn)" w:date="2017-01-03T16:23:00Z">
              <w:rPr>
                <w:rFonts w:ascii="Calibri" w:hAnsi="Calibri"/>
                <w:color w:val="1F497D"/>
                <w:shd w:val="clear" w:color="auto" w:fill="FFFFFF"/>
              </w:rPr>
            </w:rPrChange>
          </w:rPr>
          <w:t xml:space="preserve"> - </w:t>
        </w:r>
        <w:r>
          <w:rPr>
            <w:rFonts w:ascii="Calibri" w:hAnsi="Calibri"/>
            <w:color w:val="1F497D"/>
            <w:shd w:val="clear" w:color="auto" w:fill="FFFFFF"/>
          </w:rPr>
          <w:fldChar w:fldCharType="begin"/>
        </w:r>
        <w:r w:rsidRPr="00002666">
          <w:rPr>
            <w:rFonts w:ascii="Calibri" w:hAnsi="Calibri"/>
            <w:color w:val="1F497D"/>
            <w:shd w:val="clear" w:color="auto" w:fill="FFFFFF"/>
            <w:lang w:val="en-GB"/>
            <w:rPrChange w:id="217" w:author="Huizer, M.H. (Martijn)" w:date="2017-01-03T16:23:00Z">
              <w:rPr>
                <w:rFonts w:ascii="Calibri" w:hAnsi="Calibri"/>
                <w:color w:val="1F497D"/>
                <w:shd w:val="clear" w:color="auto" w:fill="FFFFFF"/>
              </w:rPr>
            </w:rPrChange>
          </w:rPr>
          <w:instrText xml:space="preserve"> HYPERLINK "https://www.youtube.com/channel/UCr_58TFXkF3gKUp7NiLtBQw" \t "_blank" </w:instrText>
        </w:r>
        <w:r>
          <w:rPr>
            <w:rFonts w:ascii="Calibri" w:hAnsi="Calibri"/>
            <w:color w:val="1F497D"/>
            <w:shd w:val="clear" w:color="auto" w:fill="FFFFFF"/>
          </w:rPr>
          <w:fldChar w:fldCharType="separate"/>
        </w:r>
        <w:r w:rsidRPr="00002666">
          <w:rPr>
            <w:rStyle w:val="Hyperlink"/>
            <w:rFonts w:ascii="Calibri" w:hAnsi="Calibri"/>
            <w:color w:val="1155CC"/>
            <w:shd w:val="clear" w:color="auto" w:fill="FFFFFF"/>
            <w:lang w:val="en-GB"/>
            <w:rPrChange w:id="218" w:author="Huizer, M.H. (Martijn)" w:date="2017-01-03T16:23:00Z">
              <w:rPr>
                <w:rStyle w:val="Hyperlink"/>
                <w:rFonts w:ascii="Calibri" w:hAnsi="Calibri"/>
                <w:color w:val="1155CC"/>
                <w:shd w:val="clear" w:color="auto" w:fill="FFFFFF"/>
              </w:rPr>
            </w:rPrChange>
          </w:rPr>
          <w:t>youtube.com/reishonger</w:t>
        </w:r>
        <w:r>
          <w:rPr>
            <w:rFonts w:ascii="Calibri" w:hAnsi="Calibri"/>
            <w:color w:val="1F497D"/>
            <w:shd w:val="clear" w:color="auto" w:fill="FFFFFF"/>
          </w:rPr>
          <w:fldChar w:fldCharType="end"/>
        </w:r>
        <w:r w:rsidRPr="00002666">
          <w:rPr>
            <w:rFonts w:ascii="Arial" w:hAnsi="Arial" w:cs="Arial"/>
            <w:color w:val="222222"/>
            <w:sz w:val="19"/>
            <w:szCs w:val="19"/>
            <w:lang w:val="en-GB"/>
            <w:rPrChange w:id="219" w:author="Huizer, M.H. (Martijn)" w:date="2017-01-03T16:23:00Z">
              <w:rPr>
                <w:rFonts w:ascii="Arial" w:hAnsi="Arial" w:cs="Arial"/>
                <w:color w:val="222222"/>
                <w:sz w:val="19"/>
                <w:szCs w:val="19"/>
              </w:rPr>
            </w:rPrChange>
          </w:rPr>
          <w:br/>
        </w:r>
        <w:r>
          <w:rPr>
            <w:rFonts w:ascii="Calibri" w:hAnsi="Calibri"/>
            <w:noProof/>
            <w:color w:val="1155CC"/>
            <w:shd w:val="clear" w:color="auto" w:fill="FFFFFF"/>
            <w:lang w:eastAsia="nl-NL"/>
          </w:rPr>
          <w:drawing>
            <wp:inline distT="0" distB="0" distL="0" distR="0" wp14:anchorId="608F035E" wp14:editId="3A36CAA2">
              <wp:extent cx="152400" cy="152400"/>
              <wp:effectExtent l="0" t="0" r="0" b="0"/>
              <wp:docPr id="5" name="Picture 5" descr="https://ci5.googleusercontent.com/proxy/NnqbVmcA0VukvJnq-BKV4FXN5ENzmPuXUViMISjS_C-X7uojm6mqjRUYMXUAqtPFV29G4DxcPMvsjPv9hUjz1sSE2126cxzUJCkDjpq0OA=s0-d-e1-ft#http://www.vakantiewegwijzer.be/vakantiefoto/face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i5.googleusercontent.com/proxy/NnqbVmcA0VukvJnq-BKV4FXN5ENzmPuXUViMISjS_C-X7uojm6mqjRUYMXUAqtPFV29G4DxcPMvsjPv9hUjz1sSE2126cxzUJCkDjpq0OA=s0-d-e1-ft#http://www.vakantiewegwijzer.be/vakantiefoto/facebook.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02666">
          <w:rPr>
            <w:rFonts w:ascii="Calibri" w:hAnsi="Calibri"/>
            <w:color w:val="1F497D"/>
            <w:shd w:val="clear" w:color="auto" w:fill="FFFFFF"/>
            <w:lang w:val="en-GB"/>
            <w:rPrChange w:id="220" w:author="Huizer, M.H. (Martijn)" w:date="2017-01-03T16:23:00Z">
              <w:rPr>
                <w:rFonts w:ascii="Calibri" w:hAnsi="Calibri"/>
                <w:color w:val="1F497D"/>
                <w:shd w:val="clear" w:color="auto" w:fill="FFFFFF"/>
              </w:rPr>
            </w:rPrChange>
          </w:rPr>
          <w:t>  Facebook - </w:t>
        </w:r>
        <w:r>
          <w:rPr>
            <w:rFonts w:ascii="Calibri" w:hAnsi="Calibri"/>
            <w:color w:val="1F497D"/>
            <w:shd w:val="clear" w:color="auto" w:fill="FFFFFF"/>
          </w:rPr>
          <w:fldChar w:fldCharType="begin"/>
        </w:r>
        <w:r w:rsidRPr="00002666">
          <w:rPr>
            <w:rFonts w:ascii="Calibri" w:hAnsi="Calibri"/>
            <w:color w:val="1F497D"/>
            <w:shd w:val="clear" w:color="auto" w:fill="FFFFFF"/>
            <w:lang w:val="en-GB"/>
            <w:rPrChange w:id="221" w:author="Huizer, M.H. (Martijn)" w:date="2017-01-03T16:23:00Z">
              <w:rPr>
                <w:rFonts w:ascii="Calibri" w:hAnsi="Calibri"/>
                <w:color w:val="1F497D"/>
                <w:shd w:val="clear" w:color="auto" w:fill="FFFFFF"/>
              </w:rPr>
            </w:rPrChange>
          </w:rPr>
          <w:instrText xml:space="preserve"> HYPERLINK "https://www.facebook.com/reishonger" \t "_blank" </w:instrText>
        </w:r>
        <w:r>
          <w:rPr>
            <w:rFonts w:ascii="Calibri" w:hAnsi="Calibri"/>
            <w:color w:val="1F497D"/>
            <w:shd w:val="clear" w:color="auto" w:fill="FFFFFF"/>
          </w:rPr>
          <w:fldChar w:fldCharType="separate"/>
        </w:r>
        <w:r w:rsidRPr="00002666">
          <w:rPr>
            <w:rStyle w:val="Hyperlink"/>
            <w:rFonts w:ascii="Calibri" w:hAnsi="Calibri"/>
            <w:color w:val="1155CC"/>
            <w:shd w:val="clear" w:color="auto" w:fill="FFFFFF"/>
            <w:lang w:val="en-GB"/>
            <w:rPrChange w:id="222" w:author="Huizer, M.H. (Martijn)" w:date="2017-01-03T16:23:00Z">
              <w:rPr>
                <w:rStyle w:val="Hyperlink"/>
                <w:rFonts w:ascii="Calibri" w:hAnsi="Calibri"/>
                <w:color w:val="1155CC"/>
                <w:shd w:val="clear" w:color="auto" w:fill="FFFFFF"/>
              </w:rPr>
            </w:rPrChange>
          </w:rPr>
          <w:t>www.facebook.com/reishonger</w:t>
        </w:r>
        <w:r>
          <w:rPr>
            <w:rFonts w:ascii="Calibri" w:hAnsi="Calibri"/>
            <w:color w:val="1F497D"/>
            <w:shd w:val="clear" w:color="auto" w:fill="FFFFFF"/>
          </w:rPr>
          <w:fldChar w:fldCharType="end"/>
        </w:r>
        <w:r w:rsidRPr="00002666">
          <w:rPr>
            <w:rFonts w:ascii="Arial" w:hAnsi="Arial" w:cs="Arial"/>
            <w:color w:val="222222"/>
            <w:sz w:val="19"/>
            <w:szCs w:val="19"/>
            <w:lang w:val="en-GB"/>
            <w:rPrChange w:id="223" w:author="Huizer, M.H. (Martijn)" w:date="2017-01-03T16:23:00Z">
              <w:rPr>
                <w:rFonts w:ascii="Arial" w:hAnsi="Arial" w:cs="Arial"/>
                <w:color w:val="222222"/>
                <w:sz w:val="19"/>
                <w:szCs w:val="19"/>
              </w:rPr>
            </w:rPrChange>
          </w:rPr>
          <w:br/>
        </w:r>
        <w:r>
          <w:rPr>
            <w:rFonts w:ascii="Calibri" w:hAnsi="Calibri"/>
            <w:noProof/>
            <w:color w:val="1155CC"/>
            <w:shd w:val="clear" w:color="auto" w:fill="FFFFFF"/>
            <w:lang w:eastAsia="nl-NL"/>
          </w:rPr>
          <w:drawing>
            <wp:inline distT="0" distB="0" distL="0" distR="0" wp14:anchorId="69810749" wp14:editId="698044DA">
              <wp:extent cx="152400" cy="152400"/>
              <wp:effectExtent l="0" t="0" r="0" b="0"/>
              <wp:docPr id="2" name="Picture 2" descr="https://ci3.googleusercontent.com/proxy/k9nebCWKLwXjlwDt-NzxrRHmR7MyXiAkaAOFQ8sublZGwOgm_3l3s0Tamc3oLoZ08gZ4sXEgQUrjC71BN01b44m-m9OP8OPg92A3o1viTKw=s0-d-e1-ft#http://www.vakantiewegwijzer.be/vakantiefoto/inst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i3.googleusercontent.com/proxy/k9nebCWKLwXjlwDt-NzxrRHmR7MyXiAkaAOFQ8sublZGwOgm_3l3s0Tamc3oLoZ08gZ4sXEgQUrjC71BN01b44m-m9OP8OPg92A3o1viTKw=s0-d-e1-ft#http://www.vakantiewegwijzer.be/vakantiefoto/instagra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02666">
          <w:rPr>
            <w:rFonts w:ascii="Calibri" w:hAnsi="Calibri"/>
            <w:color w:val="1F497D"/>
            <w:shd w:val="clear" w:color="auto" w:fill="FFFFFF"/>
            <w:lang w:val="en-GB"/>
            <w:rPrChange w:id="224" w:author="Huizer, M.H. (Martijn)" w:date="2017-01-03T16:23:00Z">
              <w:rPr>
                <w:rFonts w:ascii="Calibri" w:hAnsi="Calibri"/>
                <w:color w:val="1F497D"/>
                <w:shd w:val="clear" w:color="auto" w:fill="FFFFFF"/>
              </w:rPr>
            </w:rPrChange>
          </w:rPr>
          <w:t>  Instagram - </w:t>
        </w:r>
        <w:r>
          <w:rPr>
            <w:rFonts w:ascii="Calibri" w:hAnsi="Calibri"/>
            <w:color w:val="1F497D"/>
            <w:shd w:val="clear" w:color="auto" w:fill="FFFFFF"/>
          </w:rPr>
          <w:fldChar w:fldCharType="begin"/>
        </w:r>
        <w:r w:rsidRPr="00002666">
          <w:rPr>
            <w:rFonts w:ascii="Calibri" w:hAnsi="Calibri"/>
            <w:color w:val="1F497D"/>
            <w:shd w:val="clear" w:color="auto" w:fill="FFFFFF"/>
            <w:lang w:val="en-GB"/>
            <w:rPrChange w:id="225" w:author="Huizer, M.H. (Martijn)" w:date="2017-01-03T16:23:00Z">
              <w:rPr>
                <w:rFonts w:ascii="Calibri" w:hAnsi="Calibri"/>
                <w:color w:val="1F497D"/>
                <w:shd w:val="clear" w:color="auto" w:fill="FFFFFF"/>
              </w:rPr>
            </w:rPrChange>
          </w:rPr>
          <w:instrText xml:space="preserve"> HYPERLINK "http://instagram.com/reishonger/" \t "_blank" </w:instrText>
        </w:r>
        <w:r>
          <w:rPr>
            <w:rFonts w:ascii="Calibri" w:hAnsi="Calibri"/>
            <w:color w:val="1F497D"/>
            <w:shd w:val="clear" w:color="auto" w:fill="FFFFFF"/>
          </w:rPr>
          <w:fldChar w:fldCharType="separate"/>
        </w:r>
        <w:r w:rsidRPr="00002666">
          <w:rPr>
            <w:rStyle w:val="Hyperlink"/>
            <w:rFonts w:ascii="Calibri" w:hAnsi="Calibri"/>
            <w:color w:val="1155CC"/>
            <w:shd w:val="clear" w:color="auto" w:fill="FFFFFF"/>
            <w:lang w:val="en-GB"/>
            <w:rPrChange w:id="226" w:author="Huizer, M.H. (Martijn)" w:date="2017-01-03T16:23:00Z">
              <w:rPr>
                <w:rStyle w:val="Hyperlink"/>
                <w:rFonts w:ascii="Calibri" w:hAnsi="Calibri"/>
                <w:color w:val="1155CC"/>
                <w:shd w:val="clear" w:color="auto" w:fill="FFFFFF"/>
              </w:rPr>
            </w:rPrChange>
          </w:rPr>
          <w:t>instagram.com/</w:t>
        </w:r>
        <w:proofErr w:type="spellStart"/>
        <w:r w:rsidRPr="00002666">
          <w:rPr>
            <w:rStyle w:val="Hyperlink"/>
            <w:rFonts w:ascii="Calibri" w:hAnsi="Calibri"/>
            <w:color w:val="1155CC"/>
            <w:shd w:val="clear" w:color="auto" w:fill="FFFFFF"/>
            <w:lang w:val="en-GB"/>
            <w:rPrChange w:id="227" w:author="Huizer, M.H. (Martijn)" w:date="2017-01-03T16:23:00Z">
              <w:rPr>
                <w:rStyle w:val="Hyperlink"/>
                <w:rFonts w:ascii="Calibri" w:hAnsi="Calibri"/>
                <w:color w:val="1155CC"/>
                <w:shd w:val="clear" w:color="auto" w:fill="FFFFFF"/>
              </w:rPr>
            </w:rPrChange>
          </w:rPr>
          <w:t>reishonger</w:t>
        </w:r>
        <w:proofErr w:type="spellEnd"/>
        <w:r>
          <w:rPr>
            <w:rFonts w:ascii="Calibri" w:hAnsi="Calibri"/>
            <w:color w:val="1F497D"/>
            <w:shd w:val="clear" w:color="auto" w:fill="FFFFFF"/>
          </w:rPr>
          <w:fldChar w:fldCharType="end"/>
        </w:r>
      </w:ins>
    </w:p>
    <w:p w14:paraId="70483C3F" w14:textId="77777777" w:rsidR="00213459" w:rsidRDefault="00213459">
      <w:pPr>
        <w:rPr>
          <w:ins w:id="228" w:author="Huizer, M.H. (Martijn)" w:date="2017-01-03T16:23:00Z"/>
          <w:lang w:val="en-GB"/>
        </w:rPr>
      </w:pPr>
    </w:p>
    <w:p w14:paraId="49A02D9D" w14:textId="77777777" w:rsidR="00002666" w:rsidRDefault="00002666">
      <w:pPr>
        <w:rPr>
          <w:ins w:id="229" w:author="Huizer, M.H. (Martijn)" w:date="2017-01-03T16:23:00Z"/>
          <w:lang w:val="en-GB"/>
        </w:rPr>
      </w:pPr>
    </w:p>
    <w:p w14:paraId="2102AA1B" w14:textId="77777777" w:rsidR="00002666" w:rsidRDefault="00002666">
      <w:pPr>
        <w:rPr>
          <w:ins w:id="230" w:author="Huizer, M.H. (Martijn)" w:date="2017-01-03T16:23:00Z"/>
          <w:lang w:val="en-GB"/>
        </w:rPr>
      </w:pPr>
    </w:p>
    <w:p w14:paraId="7E44834E" w14:textId="77777777" w:rsidR="00002666" w:rsidRDefault="00002666">
      <w:pPr>
        <w:rPr>
          <w:ins w:id="231" w:author="Huizer, M.H. (Martijn)" w:date="2017-01-03T16:23:00Z"/>
          <w:lang w:val="en-GB"/>
        </w:rPr>
      </w:pPr>
    </w:p>
    <w:p w14:paraId="256E3BB4" w14:textId="77777777" w:rsidR="00002666" w:rsidRDefault="00002666">
      <w:pPr>
        <w:rPr>
          <w:ins w:id="232" w:author="Huizer, M.H. (Martijn)" w:date="2017-01-05T15:00:00Z"/>
          <w:lang w:val="en-GB"/>
        </w:rPr>
      </w:pPr>
    </w:p>
    <w:p w14:paraId="45B7C848" w14:textId="77777777" w:rsidR="001E7D79" w:rsidRDefault="001E7D79">
      <w:pPr>
        <w:rPr>
          <w:ins w:id="233" w:author="Huizer, M.H. (Martijn)" w:date="2017-01-05T15:00:00Z"/>
          <w:lang w:val="en-GB"/>
        </w:rPr>
      </w:pPr>
    </w:p>
    <w:p w14:paraId="368B3D29" w14:textId="77777777" w:rsidR="001E7D79" w:rsidRDefault="001E7D79">
      <w:pPr>
        <w:rPr>
          <w:ins w:id="234" w:author="Huizer, M.H. (Martijn)" w:date="2017-01-05T15:00:00Z"/>
          <w:lang w:val="en-GB"/>
        </w:rPr>
      </w:pPr>
    </w:p>
    <w:p w14:paraId="16B620EB" w14:textId="77777777" w:rsidR="001E7D79" w:rsidRDefault="001E7D79">
      <w:pPr>
        <w:rPr>
          <w:ins w:id="235" w:author="Huizer, M.H. (Martijn)" w:date="2017-01-05T15:00:00Z"/>
          <w:lang w:val="en-GB"/>
        </w:rPr>
      </w:pPr>
    </w:p>
    <w:p w14:paraId="641994BC" w14:textId="77777777" w:rsidR="001E7D79" w:rsidRDefault="001E7D79">
      <w:pPr>
        <w:rPr>
          <w:ins w:id="236" w:author="Huizer, M.H. (Martijn)" w:date="2017-01-03T16:23:00Z"/>
          <w:lang w:val="en-GB"/>
        </w:rPr>
      </w:pPr>
    </w:p>
    <w:p w14:paraId="10F51F51" w14:textId="6B1582A7" w:rsidR="00002666" w:rsidRDefault="001E7D79">
      <w:pPr>
        <w:rPr>
          <w:ins w:id="237" w:author="Huizer, M.H. (Martijn)" w:date="2017-01-05T15:00:00Z"/>
          <w:lang w:val="en-GB"/>
        </w:rPr>
      </w:pPr>
      <w:ins w:id="238" w:author="Huizer, M.H. (Martijn)" w:date="2017-01-05T15:00:00Z">
        <w:r>
          <w:rPr>
            <w:lang w:val="en-GB"/>
          </w:rPr>
          <w:lastRenderedPageBreak/>
          <w:t>(6) Our contributors</w:t>
        </w:r>
      </w:ins>
    </w:p>
    <w:p w14:paraId="33423CAD" w14:textId="77777777" w:rsidR="001E7D79" w:rsidRDefault="001E7D79" w:rsidP="001E7D79">
      <w:pPr>
        <w:rPr>
          <w:moveTo w:id="239" w:author="Huizer, M.H. (Martijn)" w:date="2017-01-05T15:00:00Z"/>
          <w:b/>
          <w:i/>
          <w:lang w:val="en-GB"/>
        </w:rPr>
      </w:pPr>
      <w:moveToRangeStart w:id="240" w:author="Huizer, M.H. (Martijn)" w:date="2017-01-05T15:00:00Z" w:name="move471391774"/>
      <w:moveTo w:id="241" w:author="Huizer, M.H. (Martijn)" w:date="2017-01-05T15:00:00Z">
        <w:r w:rsidRPr="0008328C">
          <w:rPr>
            <w:b/>
            <w:i/>
            <w:lang w:val="en-GB"/>
          </w:rPr>
          <w:t>Some photos of our contributors</w:t>
        </w:r>
      </w:moveTo>
    </w:p>
    <w:p w14:paraId="0F1E8401" w14:textId="77777777" w:rsidR="001E7D79" w:rsidRPr="00642FF7" w:rsidRDefault="001E7D79" w:rsidP="001E7D79">
      <w:pPr>
        <w:pStyle w:val="ListParagraph"/>
        <w:numPr>
          <w:ilvl w:val="0"/>
          <w:numId w:val="13"/>
        </w:numPr>
        <w:rPr>
          <w:moveTo w:id="242" w:author="Huizer, M.H. (Martijn)" w:date="2017-01-05T15:00:00Z"/>
          <w:b/>
          <w:i/>
          <w:lang w:val="en-GB"/>
        </w:rPr>
      </w:pPr>
      <w:moveTo w:id="243" w:author="Huizer, M.H. (Martijn)" w:date="2017-01-05T15:00:00Z">
        <w:r w:rsidRPr="00642FF7">
          <w:rPr>
            <w:b/>
            <w:i/>
            <w:lang w:val="en-GB"/>
          </w:rPr>
          <w:t xml:space="preserve">Add text: </w:t>
        </w:r>
        <w:r w:rsidRPr="00642FF7">
          <w:rPr>
            <w:lang w:val="en-GB"/>
          </w:rPr>
          <w:t xml:space="preserve">Hi! We're all </w:t>
        </w:r>
        <w:proofErr w:type="spellStart"/>
        <w:r w:rsidRPr="00642FF7">
          <w:rPr>
            <w:lang w:val="en-GB"/>
          </w:rPr>
          <w:t>Reishonger</w:t>
        </w:r>
        <w:proofErr w:type="spellEnd"/>
        <w:r w:rsidRPr="00642FF7">
          <w:rPr>
            <w:lang w:val="en-GB"/>
          </w:rPr>
          <w:t xml:space="preserve"> and we want to help you travel better</w:t>
        </w:r>
        <w:r>
          <w:rPr>
            <w:lang w:val="en-GB"/>
          </w:rPr>
          <w:t>…</w:t>
        </w:r>
      </w:moveTo>
    </w:p>
    <w:p w14:paraId="20BAD4F6" w14:textId="77777777" w:rsidR="001E7D79" w:rsidRPr="00660549" w:rsidRDefault="001E7D79" w:rsidP="001E7D79">
      <w:pPr>
        <w:pStyle w:val="ListParagraph"/>
        <w:numPr>
          <w:ilvl w:val="0"/>
          <w:numId w:val="13"/>
        </w:numPr>
        <w:rPr>
          <w:moveTo w:id="244" w:author="Huizer, M.H. (Martijn)" w:date="2017-01-05T15:00:00Z"/>
          <w:b/>
          <w:i/>
          <w:lang w:val="en-GB"/>
        </w:rPr>
      </w:pPr>
      <w:moveTo w:id="245" w:author="Huizer, M.H. (Martijn)" w:date="2017-01-05T15:00:00Z">
        <w:r>
          <w:rPr>
            <w:lang w:val="en-GB"/>
          </w:rPr>
          <w:t>Add icon / photos of our contributors on a nice way. Maybe be horizontal, vertical, around the page, use your creativity ;-)</w:t>
        </w:r>
      </w:moveTo>
    </w:p>
    <w:p w14:paraId="3A88967E" w14:textId="77777777" w:rsidR="001E7D79" w:rsidRPr="005F6DAA" w:rsidRDefault="001E7D79" w:rsidP="001E7D79">
      <w:pPr>
        <w:pStyle w:val="ListParagraph"/>
        <w:numPr>
          <w:ilvl w:val="0"/>
          <w:numId w:val="13"/>
        </w:numPr>
        <w:rPr>
          <w:moveTo w:id="246" w:author="Huizer, M.H. (Martijn)" w:date="2017-01-05T15:00:00Z"/>
          <w:b/>
          <w:i/>
          <w:lang w:val="en-GB"/>
        </w:rPr>
      </w:pPr>
      <w:moveTo w:id="247" w:author="Huizer, M.H. (Martijn)" w:date="2017-01-05T15:00:00Z">
        <w:r w:rsidRPr="00642FF7">
          <w:rPr>
            <w:lang w:val="en-GB"/>
          </w:rPr>
          <w:t xml:space="preserve">See attached example: </w:t>
        </w:r>
        <w:r w:rsidRPr="00642FF7">
          <w:rPr>
            <w:color w:val="FF0000"/>
            <w:lang w:val="en-GB"/>
          </w:rPr>
          <w:t xml:space="preserve">(3) </w:t>
        </w:r>
        <w:r w:rsidRPr="00642FF7">
          <w:rPr>
            <w:b/>
            <w:color w:val="FF0000"/>
            <w:lang w:val="en-GB"/>
          </w:rPr>
          <w:t>photos of our contributors</w:t>
        </w:r>
      </w:moveTo>
    </w:p>
    <w:p w14:paraId="2502314C" w14:textId="77777777" w:rsidR="001E7D79" w:rsidRPr="005F6DAA" w:rsidRDefault="001E7D79" w:rsidP="001E7D79">
      <w:pPr>
        <w:pStyle w:val="ListParagraph"/>
        <w:numPr>
          <w:ilvl w:val="0"/>
          <w:numId w:val="13"/>
        </w:numPr>
        <w:rPr>
          <w:moveTo w:id="248" w:author="Huizer, M.H. (Martijn)" w:date="2017-01-05T15:00:00Z"/>
          <w:i/>
          <w:lang w:val="en-GB"/>
        </w:rPr>
      </w:pPr>
      <w:moveTo w:id="249" w:author="Huizer, M.H. (Martijn)" w:date="2017-01-05T15:00:00Z">
        <w:r w:rsidRPr="005F6DAA">
          <w:rPr>
            <w:color w:val="FF0000"/>
            <w:lang w:val="en-GB"/>
          </w:rPr>
          <w:t>I will send better photos when the first design are made.</w:t>
        </w:r>
      </w:moveTo>
    </w:p>
    <w:moveToRangeEnd w:id="240"/>
    <w:p w14:paraId="7C65DE7E" w14:textId="77777777" w:rsidR="001E7D79" w:rsidRDefault="001E7D79">
      <w:pPr>
        <w:rPr>
          <w:ins w:id="250" w:author="Huizer, M.H. (Martijn)" w:date="2017-01-03T16:23:00Z"/>
          <w:lang w:val="en-GB"/>
        </w:rPr>
      </w:pPr>
    </w:p>
    <w:p w14:paraId="26BF1F60" w14:textId="516ACAE5" w:rsidR="00002666" w:rsidRDefault="001E7D79">
      <w:pPr>
        <w:rPr>
          <w:ins w:id="251" w:author="Huizer, M.H. (Martijn)" w:date="2017-01-05T15:01:00Z"/>
          <w:lang w:val="en-GB"/>
        </w:rPr>
      </w:pPr>
      <w:ins w:id="252" w:author="Huizer, M.H. (Martijn)" w:date="2017-01-05T15:01:00Z">
        <w:r>
          <w:rPr>
            <w:lang w:val="en-GB"/>
          </w:rPr>
          <w:t>Example:</w:t>
        </w:r>
      </w:ins>
    </w:p>
    <w:p w14:paraId="1481C4E2" w14:textId="2CB49A4A" w:rsidR="001E7D79" w:rsidRDefault="001E7D79">
      <w:pPr>
        <w:rPr>
          <w:ins w:id="253" w:author="Huizer, M.H. (Martijn)" w:date="2017-01-05T15:00:00Z"/>
          <w:lang w:val="en-GB"/>
        </w:rPr>
      </w:pPr>
      <w:ins w:id="254" w:author="Huizer, M.H. (Martijn)" w:date="2017-01-05T15:01:00Z">
        <w:r>
          <w:rPr>
            <w:noProof/>
            <w:lang w:eastAsia="nl-NL"/>
          </w:rPr>
          <w:drawing>
            <wp:inline distT="0" distB="0" distL="0" distR="0" wp14:anchorId="1DBE7985" wp14:editId="7D9DE058">
              <wp:extent cx="2752725" cy="35147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52725" cy="3514725"/>
                      </a:xfrm>
                      <a:prstGeom prst="rect">
                        <a:avLst/>
                      </a:prstGeom>
                      <a:noFill/>
                      <a:ln>
                        <a:noFill/>
                      </a:ln>
                    </pic:spPr>
                  </pic:pic>
                </a:graphicData>
              </a:graphic>
            </wp:inline>
          </w:drawing>
        </w:r>
      </w:ins>
      <w:bookmarkStart w:id="255" w:name="_GoBack"/>
      <w:bookmarkEnd w:id="255"/>
    </w:p>
    <w:p w14:paraId="446BE76F" w14:textId="77777777" w:rsidR="001E7D79" w:rsidRDefault="001E7D79">
      <w:pPr>
        <w:rPr>
          <w:ins w:id="256" w:author="Huizer, M.H. (Martijn)" w:date="2017-01-05T15:00:00Z"/>
          <w:lang w:val="en-GB"/>
        </w:rPr>
      </w:pPr>
    </w:p>
    <w:p w14:paraId="7A9A5FD1" w14:textId="77777777" w:rsidR="001E7D79" w:rsidRDefault="001E7D79">
      <w:pPr>
        <w:rPr>
          <w:ins w:id="257" w:author="Huizer, M.H. (Martijn)" w:date="2017-01-05T15:00:00Z"/>
          <w:lang w:val="en-GB"/>
        </w:rPr>
      </w:pPr>
    </w:p>
    <w:p w14:paraId="0F5AD49B" w14:textId="77777777" w:rsidR="001E7D79" w:rsidRDefault="001E7D79">
      <w:pPr>
        <w:rPr>
          <w:ins w:id="258" w:author="Huizer, M.H. (Martijn)" w:date="2017-01-05T15:00:00Z"/>
          <w:lang w:val="en-GB"/>
        </w:rPr>
      </w:pPr>
    </w:p>
    <w:p w14:paraId="2A9B0591" w14:textId="77777777" w:rsidR="001E7D79" w:rsidRDefault="001E7D79">
      <w:pPr>
        <w:rPr>
          <w:ins w:id="259" w:author="Huizer, M.H. (Martijn)" w:date="2017-01-05T15:00:00Z"/>
          <w:lang w:val="en-GB"/>
        </w:rPr>
      </w:pPr>
    </w:p>
    <w:p w14:paraId="18315B8D" w14:textId="77777777" w:rsidR="001E7D79" w:rsidRDefault="001E7D79">
      <w:pPr>
        <w:rPr>
          <w:ins w:id="260" w:author="Huizer, M.H. (Martijn)" w:date="2017-01-05T15:00:00Z"/>
          <w:lang w:val="en-GB"/>
        </w:rPr>
      </w:pPr>
    </w:p>
    <w:p w14:paraId="3891FBD3" w14:textId="77777777" w:rsidR="001E7D79" w:rsidRDefault="001E7D79">
      <w:pPr>
        <w:rPr>
          <w:ins w:id="261" w:author="Huizer, M.H. (Martijn)" w:date="2017-01-05T15:00:00Z"/>
          <w:lang w:val="en-GB"/>
        </w:rPr>
      </w:pPr>
    </w:p>
    <w:p w14:paraId="5376B20E" w14:textId="77777777" w:rsidR="001E7D79" w:rsidRDefault="001E7D79">
      <w:pPr>
        <w:rPr>
          <w:ins w:id="262" w:author="Huizer, M.H. (Martijn)" w:date="2017-01-05T15:00:00Z"/>
          <w:lang w:val="en-GB"/>
        </w:rPr>
      </w:pPr>
    </w:p>
    <w:p w14:paraId="0B99AC37" w14:textId="77777777" w:rsidR="001E7D79" w:rsidRDefault="001E7D79">
      <w:pPr>
        <w:rPr>
          <w:ins w:id="263" w:author="Huizer, M.H. (Martijn)" w:date="2017-01-05T15:00:00Z"/>
          <w:lang w:val="en-GB"/>
        </w:rPr>
      </w:pPr>
    </w:p>
    <w:p w14:paraId="21706764" w14:textId="77777777" w:rsidR="001E7D79" w:rsidRDefault="001E7D79">
      <w:pPr>
        <w:rPr>
          <w:ins w:id="264" w:author="Huizer, M.H. (Martijn)" w:date="2017-01-05T15:00:00Z"/>
          <w:lang w:val="en-GB"/>
        </w:rPr>
      </w:pPr>
    </w:p>
    <w:p w14:paraId="703B1DA6" w14:textId="77777777" w:rsidR="001E7D79" w:rsidRDefault="001E7D79">
      <w:pPr>
        <w:rPr>
          <w:ins w:id="265" w:author="Huizer, M.H. (Martijn)" w:date="2017-01-05T15:00:00Z"/>
          <w:lang w:val="en-GB"/>
        </w:rPr>
      </w:pPr>
    </w:p>
    <w:p w14:paraId="26ED5D98" w14:textId="77777777" w:rsidR="001E7D79" w:rsidRDefault="001E7D79">
      <w:pPr>
        <w:rPr>
          <w:ins w:id="266" w:author="Huizer, M.H. (Martijn)" w:date="2017-01-05T15:00:00Z"/>
          <w:lang w:val="en-GB"/>
        </w:rPr>
      </w:pPr>
    </w:p>
    <w:p w14:paraId="7B2C6675" w14:textId="77777777" w:rsidR="001E7D79" w:rsidRDefault="001E7D79">
      <w:pPr>
        <w:rPr>
          <w:ins w:id="267" w:author="Huizer, M.H. (Martijn)" w:date="2017-01-05T15:00:00Z"/>
          <w:lang w:val="en-GB"/>
        </w:rPr>
      </w:pPr>
    </w:p>
    <w:p w14:paraId="71639953" w14:textId="77777777" w:rsidR="001E7D79" w:rsidRDefault="001E7D79">
      <w:pPr>
        <w:rPr>
          <w:ins w:id="268" w:author="Huizer, M.H. (Martijn)" w:date="2017-01-05T15:00:00Z"/>
          <w:lang w:val="en-GB"/>
        </w:rPr>
      </w:pPr>
    </w:p>
    <w:p w14:paraId="14FE0B0D" w14:textId="77777777" w:rsidR="001E7D79" w:rsidRDefault="001E7D79">
      <w:pPr>
        <w:rPr>
          <w:ins w:id="269" w:author="Huizer, M.H. (Martijn)" w:date="2017-01-05T15:00:00Z"/>
          <w:lang w:val="en-GB"/>
        </w:rPr>
      </w:pPr>
    </w:p>
    <w:p w14:paraId="70FABBF9" w14:textId="77777777" w:rsidR="001E7D79" w:rsidRDefault="001E7D79">
      <w:pPr>
        <w:rPr>
          <w:ins w:id="270" w:author="Huizer, M.H. (Martijn)" w:date="2017-01-05T15:00:00Z"/>
          <w:lang w:val="en-GB"/>
        </w:rPr>
      </w:pPr>
    </w:p>
    <w:p w14:paraId="5E0A3FE2" w14:textId="77777777" w:rsidR="001E7D79" w:rsidRDefault="001E7D79">
      <w:pPr>
        <w:rPr>
          <w:ins w:id="271" w:author="Huizer, M.H. (Martijn)" w:date="2017-01-05T15:00:00Z"/>
          <w:lang w:val="en-GB"/>
        </w:rPr>
      </w:pPr>
    </w:p>
    <w:p w14:paraId="4A41A7D4" w14:textId="77777777" w:rsidR="001E7D79" w:rsidRDefault="001E7D79">
      <w:pPr>
        <w:rPr>
          <w:ins w:id="272" w:author="Huizer, M.H. (Martijn)" w:date="2017-01-05T15:00:00Z"/>
          <w:lang w:val="en-GB"/>
        </w:rPr>
      </w:pPr>
    </w:p>
    <w:p w14:paraId="53D04AFA" w14:textId="77777777" w:rsidR="001E7D79" w:rsidRDefault="001E7D79">
      <w:pPr>
        <w:rPr>
          <w:ins w:id="273" w:author="Huizer, M.H. (Martijn)" w:date="2017-01-05T15:00:00Z"/>
          <w:lang w:val="en-GB"/>
        </w:rPr>
      </w:pPr>
    </w:p>
    <w:p w14:paraId="78D9464A" w14:textId="77777777" w:rsidR="001E7D79" w:rsidRDefault="001E7D79">
      <w:pPr>
        <w:rPr>
          <w:ins w:id="274" w:author="Huizer, M.H. (Martijn)" w:date="2017-01-05T15:00:00Z"/>
          <w:lang w:val="en-GB"/>
        </w:rPr>
      </w:pPr>
    </w:p>
    <w:p w14:paraId="426A6D2F" w14:textId="77777777" w:rsidR="001E7D79" w:rsidRDefault="001E7D79">
      <w:pPr>
        <w:rPr>
          <w:ins w:id="275" w:author="Huizer, M.H. (Martijn)" w:date="2017-01-05T15:00:00Z"/>
          <w:lang w:val="en-GB"/>
        </w:rPr>
      </w:pPr>
    </w:p>
    <w:p w14:paraId="07EB77EC" w14:textId="77777777" w:rsidR="001E7D79" w:rsidRDefault="001E7D79">
      <w:pPr>
        <w:rPr>
          <w:ins w:id="276" w:author="Huizer, M.H. (Martijn)" w:date="2017-01-05T15:00:00Z"/>
          <w:lang w:val="en-GB"/>
        </w:rPr>
      </w:pPr>
    </w:p>
    <w:p w14:paraId="6F645606" w14:textId="77777777" w:rsidR="001E7D79" w:rsidRDefault="001E7D79">
      <w:pPr>
        <w:rPr>
          <w:ins w:id="277" w:author="Huizer, M.H. (Martijn)" w:date="2017-01-05T15:00:00Z"/>
          <w:lang w:val="en-GB"/>
        </w:rPr>
      </w:pPr>
    </w:p>
    <w:p w14:paraId="77451458" w14:textId="77777777" w:rsidR="001E7D79" w:rsidRDefault="001E7D79">
      <w:pPr>
        <w:rPr>
          <w:ins w:id="278" w:author="Huizer, M.H. (Martijn)" w:date="2017-01-05T15:00:00Z"/>
          <w:lang w:val="en-GB"/>
        </w:rPr>
      </w:pPr>
    </w:p>
    <w:p w14:paraId="302A7106" w14:textId="77777777" w:rsidR="001E7D79" w:rsidRDefault="001E7D79">
      <w:pPr>
        <w:rPr>
          <w:ins w:id="279" w:author="Huizer, M.H. (Martijn)" w:date="2017-01-05T15:00:00Z"/>
          <w:lang w:val="en-GB"/>
        </w:rPr>
      </w:pPr>
    </w:p>
    <w:p w14:paraId="25C921D6" w14:textId="77777777" w:rsidR="001E7D79" w:rsidRPr="00213459" w:rsidDel="001E7D79" w:rsidRDefault="001E7D79">
      <w:pPr>
        <w:rPr>
          <w:del w:id="280" w:author="Huizer, M.H. (Martijn)" w:date="2017-01-05T15:00:00Z"/>
          <w:lang w:val="en-GB"/>
        </w:rPr>
      </w:pPr>
    </w:p>
    <w:p w14:paraId="07CA36F4" w14:textId="00C8D345" w:rsidR="0070202A" w:rsidRPr="00002666" w:rsidRDefault="00002666">
      <w:pPr>
        <w:rPr>
          <w:ins w:id="281" w:author="Huizer, M.H. (Martijn)" w:date="2017-01-03T16:19:00Z"/>
          <w:b/>
          <w:lang w:val="en-GB"/>
          <w:rPrChange w:id="282" w:author="Huizer, M.H. (Martijn)" w:date="2017-01-03T16:24:00Z">
            <w:rPr>
              <w:ins w:id="283" w:author="Huizer, M.H. (Martijn)" w:date="2017-01-03T16:19:00Z"/>
              <w:lang w:val="en-GB"/>
            </w:rPr>
          </w:rPrChange>
        </w:rPr>
      </w:pPr>
      <w:ins w:id="284" w:author="Huizer, M.H. (Martijn)" w:date="2017-01-03T16:19:00Z">
        <w:r w:rsidRPr="00002666">
          <w:rPr>
            <w:b/>
            <w:lang w:val="en-GB"/>
            <w:rPrChange w:id="285" w:author="Huizer, M.H. (Martijn)" w:date="2017-01-03T16:24:00Z">
              <w:rPr>
                <w:lang w:val="en-GB"/>
              </w:rPr>
            </w:rPrChange>
          </w:rPr>
          <w:t>Footer</w:t>
        </w:r>
      </w:ins>
    </w:p>
    <w:p w14:paraId="335D9CDD" w14:textId="48550BC1" w:rsidR="00002666" w:rsidRDefault="00002666">
      <w:pPr>
        <w:rPr>
          <w:ins w:id="286" w:author="Huizer, M.H. (Martijn)" w:date="2017-01-03T16:23:00Z"/>
          <w:lang w:val="en-GB"/>
        </w:rPr>
      </w:pPr>
      <w:ins w:id="287" w:author="Huizer, M.H. (Martijn)" w:date="2017-01-03T16:21:00Z">
        <w:r>
          <w:rPr>
            <w:lang w:val="en-GB"/>
          </w:rPr>
          <w:t xml:space="preserve">As an idea: </w:t>
        </w:r>
      </w:ins>
      <w:ins w:id="288" w:author="Huizer, M.H. (Martijn)" w:date="2017-01-03T16:19:00Z">
        <w:r>
          <w:rPr>
            <w:lang w:val="en-GB"/>
          </w:rPr>
          <w:t xml:space="preserve">In the footer of page </w:t>
        </w:r>
      </w:ins>
      <w:ins w:id="289" w:author="Huizer, M.H. (Martijn)" w:date="2017-01-03T16:20:00Z">
        <w:r>
          <w:rPr>
            <w:lang w:val="en-GB"/>
          </w:rPr>
          <w:t xml:space="preserve">2, 3 and 4 add our contact </w:t>
        </w:r>
        <w:proofErr w:type="spellStart"/>
        <w:r>
          <w:rPr>
            <w:lang w:val="en-GB"/>
          </w:rPr>
          <w:t>emailadres</w:t>
        </w:r>
        <w:proofErr w:type="spellEnd"/>
        <w:r>
          <w:rPr>
            <w:lang w:val="en-GB"/>
          </w:rPr>
          <w:t xml:space="preserve">: </w:t>
        </w:r>
      </w:ins>
      <w:ins w:id="290" w:author="Huizer, M.H. (Martijn)" w:date="2017-01-03T16:21:00Z">
        <w:r>
          <w:rPr>
            <w:lang w:val="en-GB"/>
          </w:rPr>
          <w:fldChar w:fldCharType="begin"/>
        </w:r>
        <w:r>
          <w:rPr>
            <w:lang w:val="en-GB"/>
          </w:rPr>
          <w:instrText xml:space="preserve"> HYPERLINK "mailto:</w:instrText>
        </w:r>
      </w:ins>
      <w:ins w:id="291" w:author="Huizer, M.H. (Martijn)" w:date="2017-01-03T16:20:00Z">
        <w:r w:rsidRPr="00002666">
          <w:rPr>
            <w:lang w:val="en-GB"/>
          </w:rPr>
          <w:instrText>marketing@reishonger.nl</w:instrText>
        </w:r>
      </w:ins>
      <w:ins w:id="292" w:author="Huizer, M.H. (Martijn)" w:date="2017-01-03T16:21:00Z">
        <w:r>
          <w:rPr>
            <w:lang w:val="en-GB"/>
          </w:rPr>
          <w:instrText xml:space="preserve">" </w:instrText>
        </w:r>
        <w:r>
          <w:rPr>
            <w:lang w:val="en-GB"/>
          </w:rPr>
          <w:fldChar w:fldCharType="separate"/>
        </w:r>
      </w:ins>
      <w:ins w:id="293" w:author="Huizer, M.H. (Martijn)" w:date="2017-01-03T16:20:00Z">
        <w:r w:rsidRPr="00BD5EED">
          <w:rPr>
            <w:rStyle w:val="Hyperlink"/>
            <w:lang w:val="en-GB"/>
          </w:rPr>
          <w:t>marketing@reishonger.nl</w:t>
        </w:r>
      </w:ins>
      <w:ins w:id="294" w:author="Huizer, M.H. (Martijn)" w:date="2017-01-03T16:21:00Z">
        <w:r>
          <w:rPr>
            <w:lang w:val="en-GB"/>
          </w:rPr>
          <w:fldChar w:fldCharType="end"/>
        </w:r>
        <w:r>
          <w:rPr>
            <w:lang w:val="en-GB"/>
          </w:rPr>
          <w:t xml:space="preserve">, our website logo and </w:t>
        </w:r>
        <w:proofErr w:type="spellStart"/>
        <w:r>
          <w:rPr>
            <w:lang w:val="en-GB"/>
          </w:rPr>
          <w:t>url</w:t>
        </w:r>
        <w:proofErr w:type="spellEnd"/>
        <w:r>
          <w:rPr>
            <w:lang w:val="en-GB"/>
          </w:rPr>
          <w:t xml:space="preserve"> (</w:t>
        </w:r>
      </w:ins>
      <w:ins w:id="295" w:author="Huizer, M.H. (Martijn)" w:date="2017-01-03T16:22:00Z">
        <w:r>
          <w:rPr>
            <w:lang w:val="en-GB"/>
          </w:rPr>
          <w:fldChar w:fldCharType="begin"/>
        </w:r>
        <w:r>
          <w:rPr>
            <w:lang w:val="en-GB"/>
          </w:rPr>
          <w:instrText xml:space="preserve"> HYPERLINK "http://</w:instrText>
        </w:r>
      </w:ins>
      <w:ins w:id="296" w:author="Huizer, M.H. (Martijn)" w:date="2017-01-03T16:21:00Z">
        <w:r>
          <w:rPr>
            <w:lang w:val="en-GB"/>
          </w:rPr>
          <w:instrText>www.reishonger.nl</w:instrText>
        </w:r>
      </w:ins>
      <w:ins w:id="297" w:author="Huizer, M.H. (Martijn)" w:date="2017-01-03T16:22:00Z">
        <w:r>
          <w:rPr>
            <w:lang w:val="en-GB"/>
          </w:rPr>
          <w:instrText xml:space="preserve">" </w:instrText>
        </w:r>
        <w:r>
          <w:rPr>
            <w:lang w:val="en-GB"/>
          </w:rPr>
          <w:fldChar w:fldCharType="separate"/>
        </w:r>
      </w:ins>
      <w:ins w:id="298" w:author="Huizer, M.H. (Martijn)" w:date="2017-01-03T16:21:00Z">
        <w:r w:rsidRPr="00BD5EED">
          <w:rPr>
            <w:rStyle w:val="Hyperlink"/>
            <w:lang w:val="en-GB"/>
          </w:rPr>
          <w:t>www.reishonger.nl</w:t>
        </w:r>
      </w:ins>
      <w:ins w:id="299" w:author="Huizer, M.H. (Martijn)" w:date="2017-01-03T16:22:00Z">
        <w:r>
          <w:rPr>
            <w:lang w:val="en-GB"/>
          </w:rPr>
          <w:fldChar w:fldCharType="end"/>
        </w:r>
      </w:ins>
      <w:ins w:id="300" w:author="Huizer, M.H. (Martijn)" w:date="2017-01-03T16:21:00Z">
        <w:r>
          <w:rPr>
            <w:lang w:val="en-GB"/>
          </w:rPr>
          <w:t xml:space="preserve">) </w:t>
        </w:r>
      </w:ins>
    </w:p>
    <w:p w14:paraId="26740951" w14:textId="0170C9EC" w:rsidR="00002666" w:rsidRDefault="00002666">
      <w:pPr>
        <w:rPr>
          <w:ins w:id="301" w:author="Huizer, M.H. (Martijn)" w:date="2017-01-03T16:23:00Z"/>
          <w:lang w:val="en-GB"/>
        </w:rPr>
      </w:pPr>
      <w:ins w:id="302" w:author="Huizer, M.H. (Martijn)" w:date="2017-01-03T16:24:00Z">
        <w:r>
          <w:rPr>
            <w:lang w:val="en-GB"/>
          </w:rPr>
          <w:t>And maybe the following quote:</w:t>
        </w:r>
      </w:ins>
    </w:p>
    <w:p w14:paraId="63451D4C" w14:textId="77777777" w:rsidR="00002666" w:rsidRDefault="00002666" w:rsidP="00002666">
      <w:pPr>
        <w:rPr>
          <w:ins w:id="303" w:author="Huizer, M.H. (Martijn)" w:date="2017-01-03T16:23:00Z"/>
          <w:lang w:val="en-GB"/>
        </w:rPr>
      </w:pPr>
      <w:ins w:id="304" w:author="Huizer, M.H. (Martijn)" w:date="2017-01-03T16:23:00Z">
        <w:r>
          <w:rPr>
            <w:noProof/>
            <w:lang w:eastAsia="nl-NL"/>
          </w:rPr>
          <w:drawing>
            <wp:inline distT="0" distB="0" distL="0" distR="0" wp14:anchorId="6D81CE8A" wp14:editId="27DD6D7C">
              <wp:extent cx="5695950" cy="3705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95950" cy="3705225"/>
                      </a:xfrm>
                      <a:prstGeom prst="rect">
                        <a:avLst/>
                      </a:prstGeom>
                      <a:noFill/>
                      <a:ln>
                        <a:noFill/>
                      </a:ln>
                    </pic:spPr>
                  </pic:pic>
                </a:graphicData>
              </a:graphic>
            </wp:inline>
          </w:drawing>
        </w:r>
      </w:ins>
    </w:p>
    <w:p w14:paraId="4C962784" w14:textId="77777777" w:rsidR="00002666" w:rsidRDefault="00002666">
      <w:pPr>
        <w:rPr>
          <w:ins w:id="305" w:author="Huizer, M.H. (Martijn)" w:date="2017-01-03T16:20:00Z"/>
          <w:lang w:val="en-GB"/>
        </w:rPr>
      </w:pPr>
    </w:p>
    <w:p w14:paraId="204373B1" w14:textId="77777777" w:rsidR="00002666" w:rsidRPr="00213459" w:rsidRDefault="00002666">
      <w:pPr>
        <w:rPr>
          <w:lang w:val="en-GB"/>
        </w:rPr>
      </w:pPr>
    </w:p>
    <w:p w14:paraId="73AAECFA" w14:textId="77777777" w:rsidR="00F6001A" w:rsidRPr="00213459" w:rsidRDefault="00F6001A">
      <w:pPr>
        <w:rPr>
          <w:lang w:val="en-GB"/>
        </w:rPr>
      </w:pPr>
    </w:p>
    <w:p w14:paraId="7F5237D1" w14:textId="77777777" w:rsidR="00F6001A" w:rsidRPr="00213459" w:rsidRDefault="00F6001A">
      <w:pPr>
        <w:rPr>
          <w:lang w:val="en-GB"/>
        </w:rPr>
      </w:pPr>
    </w:p>
    <w:p w14:paraId="103436A7" w14:textId="77777777" w:rsidR="0070613A" w:rsidRPr="00213459" w:rsidRDefault="007C2E32">
      <w:pPr>
        <w:rPr>
          <w:lang w:val="en-GB"/>
        </w:rPr>
      </w:pPr>
    </w:p>
    <w:p w14:paraId="3E216389" w14:textId="77777777" w:rsidR="00F6001A" w:rsidRPr="00213459" w:rsidRDefault="00F6001A">
      <w:pPr>
        <w:rPr>
          <w:lang w:val="en-GB"/>
        </w:rPr>
      </w:pPr>
    </w:p>
    <w:p w14:paraId="21F44175" w14:textId="77777777" w:rsidR="00F6001A" w:rsidRPr="00213459" w:rsidRDefault="00F6001A">
      <w:pPr>
        <w:rPr>
          <w:lang w:val="en-GB"/>
        </w:rPr>
      </w:pPr>
    </w:p>
    <w:p w14:paraId="327FF24E" w14:textId="77777777" w:rsidR="00F6001A" w:rsidRPr="00213459" w:rsidRDefault="00F6001A">
      <w:pPr>
        <w:rPr>
          <w:lang w:val="en-GB"/>
        </w:rPr>
      </w:pPr>
    </w:p>
    <w:p w14:paraId="717F7B24" w14:textId="77777777" w:rsidR="00F6001A" w:rsidRPr="00213459" w:rsidRDefault="00F6001A">
      <w:pPr>
        <w:rPr>
          <w:lang w:val="en-GB"/>
        </w:rPr>
      </w:pPr>
    </w:p>
    <w:p w14:paraId="42A407FE" w14:textId="77777777" w:rsidR="00F6001A" w:rsidRPr="00213459" w:rsidRDefault="00F6001A">
      <w:pPr>
        <w:rPr>
          <w:lang w:val="en-GB"/>
        </w:rPr>
      </w:pPr>
    </w:p>
    <w:p w14:paraId="29D3751D" w14:textId="77777777" w:rsidR="00F6001A" w:rsidRPr="00213459" w:rsidRDefault="00F6001A">
      <w:pPr>
        <w:rPr>
          <w:lang w:val="en-GB"/>
        </w:rPr>
      </w:pPr>
    </w:p>
    <w:p w14:paraId="3040AB35" w14:textId="77777777" w:rsidR="00F6001A" w:rsidRPr="00213459" w:rsidRDefault="00F6001A">
      <w:pPr>
        <w:rPr>
          <w:lang w:val="en-GB"/>
        </w:rPr>
      </w:pPr>
    </w:p>
    <w:p w14:paraId="3BF4E9A5" w14:textId="77777777" w:rsidR="00F6001A" w:rsidRPr="00213459" w:rsidRDefault="00F6001A">
      <w:pPr>
        <w:rPr>
          <w:lang w:val="en-GB"/>
        </w:rPr>
      </w:pPr>
    </w:p>
    <w:sectPr w:rsidR="00F6001A" w:rsidRPr="0021345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Jos Ensing" w:date="2016-12-28T19:56:00Z" w:initials="JE">
    <w:p w14:paraId="5EDE124A" w14:textId="31C7E792" w:rsidR="008C47B2" w:rsidRDefault="008C47B2">
      <w:pPr>
        <w:pStyle w:val="CommentText"/>
      </w:pPr>
      <w:r>
        <w:rPr>
          <w:rStyle w:val="CommentReference"/>
        </w:rPr>
        <w:annotationRef/>
      </w:r>
      <w:r>
        <w:rPr>
          <w:rStyle w:val="CommentReference"/>
        </w:rPr>
        <w:t xml:space="preserve">Zouden ze dergelijke brochures niet in Illustrator, </w:t>
      </w:r>
      <w:proofErr w:type="spellStart"/>
      <w:r>
        <w:rPr>
          <w:rStyle w:val="CommentReference"/>
        </w:rPr>
        <w:t>Indesign</w:t>
      </w:r>
      <w:proofErr w:type="spellEnd"/>
      <w:r>
        <w:rPr>
          <w:rStyle w:val="CommentReference"/>
        </w:rPr>
        <w:t xml:space="preserve"> of Publisher maken? De voorwaarde moet dan zijn dat de tekst voor ons (eenvoudig)  aanpasbaar is. </w:t>
      </w:r>
      <w:r>
        <w:t xml:space="preserve"> </w:t>
      </w:r>
    </w:p>
  </w:comment>
  <w:comment w:id="9" w:author="Jos Ensing" w:date="2016-12-28T19:58:00Z" w:initials="JE">
    <w:p w14:paraId="5D0BA1E8" w14:textId="084FE6B6" w:rsidR="008C47B2" w:rsidRDefault="008C47B2">
      <w:pPr>
        <w:pStyle w:val="CommentText"/>
      </w:pPr>
      <w:r>
        <w:rPr>
          <w:rStyle w:val="CommentReference"/>
        </w:rPr>
        <w:annotationRef/>
      </w:r>
      <w:r>
        <w:t xml:space="preserve">Vijf pagina’s is best veel tekst. Teveel om even snel te lezen. </w:t>
      </w:r>
      <w:r w:rsidR="009B2087">
        <w:t xml:space="preserve">Is het de bedoeling om de mediakit te laten drukken om uit te delen op beurzen, of uitsluitend digitaal? Drie pagina’s uitgeprint met een nietje erdoor kan dan niet. </w:t>
      </w:r>
    </w:p>
  </w:comment>
  <w:comment w:id="26" w:author="Jos Ensing" w:date="2016-12-28T20:17:00Z" w:initials="JE">
    <w:p w14:paraId="648D6756" w14:textId="3729053D" w:rsidR="00365CD4" w:rsidRDefault="00365CD4">
      <w:pPr>
        <w:pStyle w:val="CommentText"/>
      </w:pPr>
      <w:r>
        <w:rPr>
          <w:rStyle w:val="CommentReference"/>
        </w:rPr>
        <w:annotationRef/>
      </w:r>
      <w:r>
        <w:t>Een ‘</w:t>
      </w:r>
      <w:proofErr w:type="spellStart"/>
      <w:r>
        <w:t>youtuber</w:t>
      </w:r>
      <w:proofErr w:type="spellEnd"/>
      <w:r>
        <w:t xml:space="preserve">’ is toch ook een </w:t>
      </w:r>
      <w:proofErr w:type="spellStart"/>
      <w:r>
        <w:t>vlogger</w:t>
      </w:r>
      <w:proofErr w:type="spellEnd"/>
      <w:r>
        <w:t xml:space="preserve"> (en andersom)</w:t>
      </w:r>
    </w:p>
  </w:comment>
  <w:comment w:id="29" w:author="Jos Ensing" w:date="2016-12-28T20:24:00Z" w:initials="JE">
    <w:p w14:paraId="6EAEA88C" w14:textId="5AABD9A1" w:rsidR="00FB5421" w:rsidRDefault="00FB5421">
      <w:pPr>
        <w:pStyle w:val="CommentText"/>
      </w:pPr>
      <w:r>
        <w:rPr>
          <w:rStyle w:val="CommentReference"/>
        </w:rPr>
        <w:annotationRef/>
      </w:r>
      <w:r>
        <w:t>Noemen we de publicaties verhalen of artikelen? Of beide?</w:t>
      </w:r>
    </w:p>
  </w:comment>
  <w:comment w:id="75" w:author="Jos Ensing" w:date="2016-12-28T20:40:00Z" w:initials="JE">
    <w:p w14:paraId="0737FDAA" w14:textId="365EE095" w:rsidR="0038767E" w:rsidRDefault="0038767E">
      <w:pPr>
        <w:pStyle w:val="CommentText"/>
      </w:pPr>
      <w:r>
        <w:rPr>
          <w:rStyle w:val="CommentReference"/>
        </w:rPr>
        <w:annotationRef/>
      </w:r>
      <w:r>
        <w:t>Algemene opmerking; het is wel veel wat we bieden. Het moet niet teveel op de diensten van een PR bureau lijken. Ik begrijp dat je niet te bescheiden moet zijn, maar kan alles worden waargemaakt?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DE124A" w15:done="0"/>
  <w15:commentEx w15:paraId="5D0BA1E8" w15:done="0"/>
  <w15:commentEx w15:paraId="648D6756" w15:done="0"/>
  <w15:commentEx w15:paraId="6EAEA88C" w15:done="0"/>
  <w15:commentEx w15:paraId="0737FD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D357A"/>
    <w:multiLevelType w:val="hybridMultilevel"/>
    <w:tmpl w:val="92F8BB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4A112C"/>
    <w:multiLevelType w:val="hybridMultilevel"/>
    <w:tmpl w:val="060A0B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7C198C"/>
    <w:multiLevelType w:val="hybridMultilevel"/>
    <w:tmpl w:val="C9D45F4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93788A"/>
    <w:multiLevelType w:val="hybridMultilevel"/>
    <w:tmpl w:val="42203FDC"/>
    <w:lvl w:ilvl="0" w:tplc="FBB28A4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413532E"/>
    <w:multiLevelType w:val="hybridMultilevel"/>
    <w:tmpl w:val="B2481FEE"/>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057E20"/>
    <w:multiLevelType w:val="hybridMultilevel"/>
    <w:tmpl w:val="BFBE8A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EDE5484"/>
    <w:multiLevelType w:val="hybridMultilevel"/>
    <w:tmpl w:val="117065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9B3180"/>
    <w:multiLevelType w:val="hybridMultilevel"/>
    <w:tmpl w:val="91445F4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A822B6B"/>
    <w:multiLevelType w:val="hybridMultilevel"/>
    <w:tmpl w:val="605650A8"/>
    <w:lvl w:ilvl="0" w:tplc="FBB28A4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E3345B3"/>
    <w:multiLevelType w:val="hybridMultilevel"/>
    <w:tmpl w:val="6D56DE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AF2359E"/>
    <w:multiLevelType w:val="hybridMultilevel"/>
    <w:tmpl w:val="375420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D877F14"/>
    <w:multiLevelType w:val="hybridMultilevel"/>
    <w:tmpl w:val="FB580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F8609A2"/>
    <w:multiLevelType w:val="hybridMultilevel"/>
    <w:tmpl w:val="935801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FB21D2A"/>
    <w:multiLevelType w:val="hybridMultilevel"/>
    <w:tmpl w:val="1E9E08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0"/>
  </w:num>
  <w:num w:numId="4">
    <w:abstractNumId w:val="7"/>
  </w:num>
  <w:num w:numId="5">
    <w:abstractNumId w:val="9"/>
  </w:num>
  <w:num w:numId="6">
    <w:abstractNumId w:val="6"/>
  </w:num>
  <w:num w:numId="7">
    <w:abstractNumId w:val="8"/>
  </w:num>
  <w:num w:numId="8">
    <w:abstractNumId w:val="11"/>
  </w:num>
  <w:num w:numId="9">
    <w:abstractNumId w:val="2"/>
  </w:num>
  <w:num w:numId="10">
    <w:abstractNumId w:val="5"/>
  </w:num>
  <w:num w:numId="11">
    <w:abstractNumId w:val="0"/>
  </w:num>
  <w:num w:numId="12">
    <w:abstractNumId w:val="3"/>
  </w:num>
  <w:num w:numId="13">
    <w:abstractNumId w:val="13"/>
  </w:num>
  <w:num w:numId="14">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izer, M.H. (Martijn)">
    <w15:presenceInfo w15:providerId="None" w15:userId="Huizer, M.H. (Martijn)"/>
  </w15:person>
  <w15:person w15:author="Jos Ensing">
    <w15:presenceInfo w15:providerId="Windows Live" w15:userId="968532af458d2e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01A"/>
    <w:rsid w:val="00002666"/>
    <w:rsid w:val="0008328C"/>
    <w:rsid w:val="000A1474"/>
    <w:rsid w:val="001D4371"/>
    <w:rsid w:val="001E7D79"/>
    <w:rsid w:val="00213459"/>
    <w:rsid w:val="002918FD"/>
    <w:rsid w:val="002F7A8A"/>
    <w:rsid w:val="00365CD4"/>
    <w:rsid w:val="0038767E"/>
    <w:rsid w:val="003B30D0"/>
    <w:rsid w:val="004A4215"/>
    <w:rsid w:val="004F03AA"/>
    <w:rsid w:val="004F523F"/>
    <w:rsid w:val="005B015A"/>
    <w:rsid w:val="005F6DAA"/>
    <w:rsid w:val="006225A5"/>
    <w:rsid w:val="00642FF7"/>
    <w:rsid w:val="00660549"/>
    <w:rsid w:val="0070202A"/>
    <w:rsid w:val="00755066"/>
    <w:rsid w:val="007E0AB7"/>
    <w:rsid w:val="00822D5F"/>
    <w:rsid w:val="0085144A"/>
    <w:rsid w:val="008B0B95"/>
    <w:rsid w:val="008C47B2"/>
    <w:rsid w:val="008C493A"/>
    <w:rsid w:val="00960DC3"/>
    <w:rsid w:val="009A03D1"/>
    <w:rsid w:val="009B2087"/>
    <w:rsid w:val="009C7C1C"/>
    <w:rsid w:val="009F733C"/>
    <w:rsid w:val="00A42BF7"/>
    <w:rsid w:val="00BA0300"/>
    <w:rsid w:val="00C05E50"/>
    <w:rsid w:val="00C5274A"/>
    <w:rsid w:val="00CA2BEB"/>
    <w:rsid w:val="00D11B70"/>
    <w:rsid w:val="00D851E9"/>
    <w:rsid w:val="00DB5438"/>
    <w:rsid w:val="00EF58F9"/>
    <w:rsid w:val="00F57FF2"/>
    <w:rsid w:val="00F6001A"/>
    <w:rsid w:val="00FB5421"/>
    <w:rsid w:val="00FC1F7F"/>
    <w:rsid w:val="00FE27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D96D"/>
  <w15:chartTrackingRefBased/>
  <w15:docId w15:val="{43BFAB53-A595-4EFF-A392-8AF9184FA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066"/>
    <w:pPr>
      <w:ind w:left="720"/>
      <w:contextualSpacing/>
    </w:pPr>
  </w:style>
  <w:style w:type="character" w:styleId="Hyperlink">
    <w:name w:val="Hyperlink"/>
    <w:basedOn w:val="DefaultParagraphFont"/>
    <w:uiPriority w:val="99"/>
    <w:unhideWhenUsed/>
    <w:rsid w:val="009C7C1C"/>
    <w:rPr>
      <w:color w:val="0563C1" w:themeColor="hyperlink"/>
      <w:u w:val="single"/>
    </w:rPr>
  </w:style>
  <w:style w:type="paragraph" w:styleId="BalloonText">
    <w:name w:val="Balloon Text"/>
    <w:basedOn w:val="Normal"/>
    <w:link w:val="BalloonTextChar"/>
    <w:uiPriority w:val="99"/>
    <w:semiHidden/>
    <w:unhideWhenUsed/>
    <w:rsid w:val="008C47B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47B2"/>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C47B2"/>
    <w:rPr>
      <w:sz w:val="18"/>
      <w:szCs w:val="18"/>
    </w:rPr>
  </w:style>
  <w:style w:type="paragraph" w:styleId="CommentText">
    <w:name w:val="annotation text"/>
    <w:basedOn w:val="Normal"/>
    <w:link w:val="CommentTextChar"/>
    <w:uiPriority w:val="99"/>
    <w:semiHidden/>
    <w:unhideWhenUsed/>
    <w:rsid w:val="008C47B2"/>
    <w:pPr>
      <w:spacing w:line="240" w:lineRule="auto"/>
    </w:pPr>
    <w:rPr>
      <w:sz w:val="24"/>
      <w:szCs w:val="24"/>
    </w:rPr>
  </w:style>
  <w:style w:type="character" w:customStyle="1" w:styleId="CommentTextChar">
    <w:name w:val="Comment Text Char"/>
    <w:basedOn w:val="DefaultParagraphFont"/>
    <w:link w:val="CommentText"/>
    <w:uiPriority w:val="99"/>
    <w:semiHidden/>
    <w:rsid w:val="008C47B2"/>
    <w:rPr>
      <w:sz w:val="24"/>
      <w:szCs w:val="24"/>
    </w:rPr>
  </w:style>
  <w:style w:type="paragraph" w:styleId="CommentSubject">
    <w:name w:val="annotation subject"/>
    <w:basedOn w:val="CommentText"/>
    <w:next w:val="CommentText"/>
    <w:link w:val="CommentSubjectChar"/>
    <w:uiPriority w:val="99"/>
    <w:semiHidden/>
    <w:unhideWhenUsed/>
    <w:rsid w:val="008C47B2"/>
    <w:rPr>
      <w:b/>
      <w:bCs/>
      <w:sz w:val="20"/>
      <w:szCs w:val="20"/>
    </w:rPr>
  </w:style>
  <w:style w:type="character" w:customStyle="1" w:styleId="CommentSubjectChar">
    <w:name w:val="Comment Subject Char"/>
    <w:basedOn w:val="CommentTextChar"/>
    <w:link w:val="CommentSubject"/>
    <w:uiPriority w:val="99"/>
    <w:semiHidden/>
    <w:rsid w:val="008C47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245074">
      <w:bodyDiv w:val="1"/>
      <w:marLeft w:val="0"/>
      <w:marRight w:val="0"/>
      <w:marTop w:val="0"/>
      <w:marBottom w:val="0"/>
      <w:divBdr>
        <w:top w:val="none" w:sz="0" w:space="0" w:color="auto"/>
        <w:left w:val="none" w:sz="0" w:space="0" w:color="auto"/>
        <w:bottom w:val="none" w:sz="0" w:space="0" w:color="auto"/>
        <w:right w:val="none" w:sz="0" w:space="0" w:color="auto"/>
      </w:divBdr>
    </w:div>
    <w:div w:id="884949991">
      <w:bodyDiv w:val="1"/>
      <w:marLeft w:val="0"/>
      <w:marRight w:val="0"/>
      <w:marTop w:val="0"/>
      <w:marBottom w:val="0"/>
      <w:divBdr>
        <w:top w:val="none" w:sz="0" w:space="0" w:color="auto"/>
        <w:left w:val="none" w:sz="0" w:space="0" w:color="auto"/>
        <w:bottom w:val="none" w:sz="0" w:space="0" w:color="auto"/>
        <w:right w:val="none" w:sz="0" w:space="0" w:color="auto"/>
      </w:divBdr>
    </w:div>
    <w:div w:id="112303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5.png"/><Relationship Id="rId5" Type="http://schemas.openxmlformats.org/officeDocument/2006/relationships/comments" Target="comments.xml"/><Relationship Id="rId15" Type="http://schemas.openxmlformats.org/officeDocument/2006/relationships/image" Target="media/image9.png"/><Relationship Id="rId10" Type="http://schemas.openxmlformats.org/officeDocument/2006/relationships/image" Target="media/image4.png"/><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1457</Words>
  <Characters>8015</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ING</Company>
  <LinksUpToDate>false</LinksUpToDate>
  <CharactersWithSpaces>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Huizer, M.H. (Martijn)</dc:creator>
  <cp:keywords/>
  <dc:description/>
  <cp:lastModifiedBy>Huizer, M.H. (Martijn)</cp:lastModifiedBy>
  <cp:revision>2</cp:revision>
  <dcterms:created xsi:type="dcterms:W3CDTF">2017-01-05T14:02:00Z</dcterms:created>
  <dcterms:modified xsi:type="dcterms:W3CDTF">2017-01-05T14:02:00Z</dcterms:modified>
</cp:coreProperties>
</file>